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86" w:rsidRDefault="00F42B86" w:rsidP="00F42B86">
      <w:pPr>
        <w:pStyle w:val="Default"/>
        <w:spacing w:line="276" w:lineRule="auto"/>
        <w:ind w:firstLine="709"/>
        <w:jc w:val="center"/>
        <w:rPr>
          <w:b/>
          <w:bCs/>
          <w:sz w:val="28"/>
          <w:szCs w:val="28"/>
        </w:rPr>
      </w:pPr>
      <w:r>
        <w:rPr>
          <w:b/>
          <w:bCs/>
          <w:sz w:val="28"/>
          <w:szCs w:val="28"/>
        </w:rPr>
        <w:t>ДОГОВОР _________________</w:t>
      </w:r>
    </w:p>
    <w:p w:rsidR="00F42B86" w:rsidRDefault="00F42B86" w:rsidP="00F42B86">
      <w:pPr>
        <w:pStyle w:val="Default"/>
        <w:spacing w:line="276" w:lineRule="auto"/>
        <w:ind w:firstLine="709"/>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5192"/>
      </w:tblGrid>
      <w:tr w:rsidR="00F42B86" w:rsidTr="00415E2C">
        <w:tc>
          <w:tcPr>
            <w:tcW w:w="4981" w:type="dxa"/>
          </w:tcPr>
          <w:p w:rsidR="00F42B86" w:rsidRDefault="00F42B86" w:rsidP="00F42B86">
            <w:pPr>
              <w:pStyle w:val="Default"/>
              <w:spacing w:line="276" w:lineRule="auto"/>
              <w:ind w:firstLine="709"/>
              <w:rPr>
                <w:sz w:val="28"/>
                <w:szCs w:val="28"/>
              </w:rPr>
            </w:pPr>
            <w:r>
              <w:rPr>
                <w:sz w:val="23"/>
                <w:szCs w:val="23"/>
              </w:rPr>
              <w:t>г. Оренбург</w:t>
            </w:r>
          </w:p>
        </w:tc>
        <w:tc>
          <w:tcPr>
            <w:tcW w:w="5192" w:type="dxa"/>
          </w:tcPr>
          <w:p w:rsidR="00F42B86" w:rsidRPr="00B905F1" w:rsidRDefault="00F42B86" w:rsidP="00AD2906">
            <w:pPr>
              <w:pStyle w:val="Default"/>
              <w:spacing w:line="276" w:lineRule="auto"/>
              <w:ind w:firstLine="709"/>
              <w:jc w:val="right"/>
              <w:rPr>
                <w:sz w:val="23"/>
                <w:szCs w:val="23"/>
              </w:rPr>
            </w:pPr>
            <w:r>
              <w:rPr>
                <w:sz w:val="23"/>
                <w:szCs w:val="23"/>
              </w:rPr>
              <w:t>«____»  __________ 201</w:t>
            </w:r>
            <w:r w:rsidR="00AD2906">
              <w:rPr>
                <w:sz w:val="23"/>
                <w:szCs w:val="23"/>
              </w:rPr>
              <w:t>8</w:t>
            </w:r>
            <w:r>
              <w:rPr>
                <w:sz w:val="23"/>
                <w:szCs w:val="23"/>
              </w:rPr>
              <w:t xml:space="preserve"> г. </w:t>
            </w:r>
          </w:p>
        </w:tc>
      </w:tr>
    </w:tbl>
    <w:p w:rsidR="00F42B86" w:rsidRDefault="00F42B86" w:rsidP="00F42B86">
      <w:pPr>
        <w:pStyle w:val="Default"/>
        <w:spacing w:line="276" w:lineRule="auto"/>
        <w:ind w:firstLine="709"/>
        <w:jc w:val="center"/>
        <w:rPr>
          <w:sz w:val="28"/>
          <w:szCs w:val="28"/>
        </w:rPr>
      </w:pPr>
    </w:p>
    <w:p w:rsidR="00F42B86" w:rsidRDefault="00F42B86" w:rsidP="00F42B86">
      <w:pPr>
        <w:pStyle w:val="Default"/>
        <w:spacing w:line="276" w:lineRule="auto"/>
        <w:ind w:firstLine="709"/>
        <w:jc w:val="both"/>
        <w:rPr>
          <w:sz w:val="23"/>
          <w:szCs w:val="23"/>
        </w:rPr>
      </w:pPr>
      <w:r>
        <w:rPr>
          <w:sz w:val="23"/>
          <w:szCs w:val="23"/>
        </w:rPr>
        <w:t xml:space="preserve">________________, именуемый в дальнейшем «Поставщик», в лице ______________________, действующего на основании __________, с одной стороны, </w:t>
      </w:r>
      <w:proofErr w:type="gramStart"/>
      <w:r>
        <w:rPr>
          <w:sz w:val="23"/>
          <w:szCs w:val="23"/>
        </w:rPr>
        <w:t>и ООО</w:t>
      </w:r>
      <w:proofErr w:type="gramEnd"/>
      <w:r>
        <w:rPr>
          <w:sz w:val="23"/>
          <w:szCs w:val="23"/>
        </w:rPr>
        <w:t xml:space="preserve"> «Руссоль»,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 </w:t>
      </w:r>
    </w:p>
    <w:p w:rsidR="00F42B86" w:rsidRPr="00F42B86" w:rsidRDefault="00F42B86" w:rsidP="00F42B86">
      <w:pPr>
        <w:pStyle w:val="Default"/>
        <w:numPr>
          <w:ilvl w:val="0"/>
          <w:numId w:val="1"/>
        </w:numPr>
        <w:spacing w:line="276" w:lineRule="auto"/>
        <w:ind w:left="0" w:firstLine="709"/>
        <w:jc w:val="center"/>
        <w:rPr>
          <w:b/>
          <w:bCs/>
          <w:sz w:val="23"/>
          <w:szCs w:val="23"/>
        </w:rPr>
      </w:pPr>
      <w:r>
        <w:rPr>
          <w:b/>
          <w:bCs/>
          <w:sz w:val="23"/>
          <w:szCs w:val="23"/>
        </w:rPr>
        <w:t>ПРЕДМЕТ ДОГОВОРА</w:t>
      </w:r>
    </w:p>
    <w:p w:rsidR="00F42B86" w:rsidRDefault="00F42B86" w:rsidP="00F42B86">
      <w:pPr>
        <w:pStyle w:val="Default"/>
        <w:spacing w:after="25" w:line="276" w:lineRule="auto"/>
        <w:ind w:firstLine="709"/>
        <w:jc w:val="both"/>
        <w:rPr>
          <w:sz w:val="23"/>
          <w:szCs w:val="23"/>
        </w:rPr>
      </w:pPr>
      <w:r>
        <w:rPr>
          <w:sz w:val="23"/>
          <w:szCs w:val="23"/>
        </w:rPr>
        <w:t>Поставщик обязуется передать, а Покупатель принять и оплатить «</w:t>
      </w:r>
      <w:r w:rsidRPr="00F42B86">
        <w:rPr>
          <w:sz w:val="23"/>
          <w:szCs w:val="23"/>
        </w:rPr>
        <w:t>Топливо дизельное ГОСТ 32511—2013 (EN 590:2009)</w:t>
      </w:r>
      <w:r>
        <w:rPr>
          <w:sz w:val="23"/>
          <w:szCs w:val="23"/>
        </w:rPr>
        <w:t>», далее Товар, в соответствии с подписанными Сторонами настоящего договора Спецификациями, являющимися неотъемлемой частью настоящего Договора.</w:t>
      </w:r>
    </w:p>
    <w:p w:rsidR="00F42B86" w:rsidRPr="00F42B86" w:rsidRDefault="00AD2906" w:rsidP="00F42B86">
      <w:pPr>
        <w:pStyle w:val="Default"/>
        <w:numPr>
          <w:ilvl w:val="0"/>
          <w:numId w:val="1"/>
        </w:numPr>
        <w:spacing w:line="276" w:lineRule="auto"/>
        <w:jc w:val="center"/>
        <w:rPr>
          <w:b/>
          <w:sz w:val="23"/>
          <w:szCs w:val="23"/>
        </w:rPr>
      </w:pPr>
      <w:r>
        <w:rPr>
          <w:b/>
          <w:bCs/>
          <w:sz w:val="23"/>
          <w:szCs w:val="23"/>
        </w:rPr>
        <w:t xml:space="preserve">   </w:t>
      </w:r>
      <w:r w:rsidR="00F42B86" w:rsidRPr="00F42B86">
        <w:rPr>
          <w:b/>
          <w:bCs/>
          <w:sz w:val="23"/>
          <w:szCs w:val="23"/>
        </w:rPr>
        <w:t>КОЛИЧЕСТВО И КАЧЕСТВО ТОВАРА</w:t>
      </w:r>
    </w:p>
    <w:p w:rsidR="00F42B86" w:rsidRPr="002F6D91" w:rsidRDefault="00F42B86" w:rsidP="00F42B86">
      <w:pPr>
        <w:pStyle w:val="Default"/>
        <w:spacing w:after="25" w:line="276" w:lineRule="auto"/>
        <w:ind w:firstLine="709"/>
        <w:jc w:val="both"/>
        <w:rPr>
          <w:color w:val="FF0000"/>
          <w:sz w:val="23"/>
          <w:szCs w:val="23"/>
        </w:rPr>
      </w:pPr>
      <w:r>
        <w:rPr>
          <w:sz w:val="23"/>
          <w:szCs w:val="23"/>
        </w:rPr>
        <w:t>2.1. Наименование и общее количество Товара, подлежащего поставке, определяется Договором. При этом Сторонами согласованно допустимое отклонение (уменьшение/увеличение) от заявленного в Спецификации количества в размере, не превышающем 30 (тридцать) процентов</w:t>
      </w:r>
    </w:p>
    <w:p w:rsidR="00F42B86" w:rsidRDefault="00F42B86" w:rsidP="00F42B86">
      <w:pPr>
        <w:pStyle w:val="Default"/>
        <w:spacing w:after="25" w:line="276" w:lineRule="auto"/>
        <w:ind w:firstLine="709"/>
        <w:jc w:val="both"/>
        <w:rPr>
          <w:sz w:val="23"/>
          <w:szCs w:val="23"/>
        </w:rPr>
      </w:pPr>
      <w:r>
        <w:rPr>
          <w:sz w:val="23"/>
          <w:szCs w:val="23"/>
        </w:rPr>
        <w:t xml:space="preserve">2.2. Качество отгружаемого Товара должно соответствовать требованиям </w:t>
      </w:r>
      <w:proofErr w:type="spellStart"/>
      <w:r>
        <w:rPr>
          <w:sz w:val="23"/>
          <w:szCs w:val="23"/>
        </w:rPr>
        <w:t>ГОСТа</w:t>
      </w:r>
      <w:proofErr w:type="spellEnd"/>
      <w:r>
        <w:rPr>
          <w:sz w:val="23"/>
          <w:szCs w:val="23"/>
        </w:rPr>
        <w:t xml:space="preserve">, либо иных нормативных документов на данный вид Товара и подтверждаться паспортом качества, предоставляемым вместе с Товаром. Товар должен быть новым, т.е. не бывшим в употреблении. </w:t>
      </w:r>
    </w:p>
    <w:p w:rsidR="00F42B86" w:rsidRDefault="00F42B86" w:rsidP="00F42B86">
      <w:pPr>
        <w:pStyle w:val="Default"/>
        <w:spacing w:after="25" w:line="276" w:lineRule="auto"/>
        <w:ind w:firstLine="709"/>
        <w:jc w:val="both"/>
        <w:rPr>
          <w:sz w:val="23"/>
          <w:szCs w:val="23"/>
        </w:rPr>
      </w:pPr>
      <w:r>
        <w:rPr>
          <w:sz w:val="23"/>
          <w:szCs w:val="23"/>
        </w:rPr>
        <w:t xml:space="preserve">2.3. Товар должен иметь статус товара, находящегося в свободном обращении на таможенной территории РФ. </w:t>
      </w:r>
    </w:p>
    <w:p w:rsidR="00F42B86" w:rsidRDefault="00F42B86" w:rsidP="00F42B86">
      <w:pPr>
        <w:pStyle w:val="Default"/>
        <w:spacing w:after="25" w:line="276" w:lineRule="auto"/>
        <w:ind w:firstLine="709"/>
        <w:jc w:val="both"/>
        <w:rPr>
          <w:sz w:val="23"/>
          <w:szCs w:val="23"/>
        </w:rPr>
      </w:pPr>
      <w:r>
        <w:rPr>
          <w:sz w:val="23"/>
          <w:szCs w:val="23"/>
        </w:rPr>
        <w:t xml:space="preserve">2.4. В случае поставки Товара несоответствующего Спецификации, либо не соответствующего по качеству или количеству Спецификации, весь Товар будет считаться не поставленным. </w:t>
      </w:r>
    </w:p>
    <w:p w:rsidR="00AD2906" w:rsidRPr="005565FA" w:rsidRDefault="00F42B86" w:rsidP="00AD2906">
      <w:pPr>
        <w:pStyle w:val="Default"/>
        <w:spacing w:after="25" w:line="276" w:lineRule="auto"/>
        <w:ind w:firstLine="709"/>
        <w:jc w:val="both"/>
        <w:rPr>
          <w:color w:val="auto"/>
          <w:sz w:val="23"/>
          <w:szCs w:val="23"/>
        </w:rPr>
      </w:pPr>
      <w:r>
        <w:rPr>
          <w:sz w:val="23"/>
          <w:szCs w:val="23"/>
        </w:rPr>
        <w:t xml:space="preserve">2.5. </w:t>
      </w:r>
      <w:proofErr w:type="gramStart"/>
      <w:r>
        <w:rPr>
          <w:sz w:val="23"/>
          <w:szCs w:val="23"/>
        </w:rPr>
        <w:t xml:space="preserve">Приемка Товара по качеству и количеству производится Покупателем в двустороннем порядке в течение 1 рабочего дня с даты поставки на основании данных, указанных в документах, включая данные </w:t>
      </w:r>
      <w:r w:rsidR="00AD2906">
        <w:rPr>
          <w:sz w:val="23"/>
          <w:szCs w:val="23"/>
        </w:rPr>
        <w:t>содержащиеся в паспорте, сертификате качества, на Товар выданном производителем и иных товарных накладных или актах приема передачи, оформляемых при передаче Товара в месте нахождения склада Покупателя.</w:t>
      </w:r>
      <w:proofErr w:type="gramEnd"/>
    </w:p>
    <w:p w:rsidR="00F42B86" w:rsidRPr="005565FA" w:rsidRDefault="001F1600" w:rsidP="00F42B86">
      <w:pPr>
        <w:pStyle w:val="Default"/>
        <w:spacing w:after="25" w:line="276" w:lineRule="auto"/>
        <w:ind w:firstLine="709"/>
        <w:jc w:val="both"/>
        <w:rPr>
          <w:color w:val="auto"/>
          <w:sz w:val="23"/>
          <w:szCs w:val="23"/>
        </w:rPr>
      </w:pPr>
      <w:r>
        <w:rPr>
          <w:color w:val="auto"/>
          <w:sz w:val="23"/>
          <w:szCs w:val="23"/>
        </w:rPr>
        <w:t>П</w:t>
      </w:r>
      <w:r w:rsidR="00F42B86" w:rsidRPr="005565FA">
        <w:rPr>
          <w:color w:val="auto"/>
          <w:sz w:val="23"/>
          <w:szCs w:val="23"/>
        </w:rPr>
        <w:t xml:space="preserve">роизводиться отбор проб  (дизельного топлива)  в соответствии с </w:t>
      </w:r>
      <w:proofErr w:type="spellStart"/>
      <w:r w:rsidR="00F42B86" w:rsidRPr="005565FA">
        <w:rPr>
          <w:color w:val="auto"/>
          <w:sz w:val="23"/>
          <w:szCs w:val="23"/>
        </w:rPr>
        <w:t>ГОСТом</w:t>
      </w:r>
      <w:proofErr w:type="spellEnd"/>
      <w:r w:rsidR="00F42B86" w:rsidRPr="005565FA">
        <w:rPr>
          <w:color w:val="auto"/>
          <w:sz w:val="23"/>
          <w:szCs w:val="23"/>
        </w:rPr>
        <w:t xml:space="preserve"> 2517-2012, в количестве 3 экземпляров. Емкости</w:t>
      </w:r>
      <w:r>
        <w:rPr>
          <w:color w:val="auto"/>
          <w:sz w:val="23"/>
          <w:szCs w:val="23"/>
        </w:rPr>
        <w:t xml:space="preserve"> пробы дизельного топлива</w:t>
      </w:r>
      <w:r w:rsidR="00F42B86" w:rsidRPr="005565FA">
        <w:rPr>
          <w:color w:val="auto"/>
          <w:sz w:val="23"/>
          <w:szCs w:val="23"/>
        </w:rPr>
        <w:t xml:space="preserve"> закрываются, опечатываются, заверяются подписями, составляется акт отбора пробы дизельного топлива, который подписывает Поставщик (представитель Поставщика, действующий на основании доверенности) и Покупатель (представитель Покупателя, действующий на основании доверенности).</w:t>
      </w:r>
    </w:p>
    <w:p w:rsidR="00F42B86" w:rsidRDefault="00F42B86" w:rsidP="00F42B86">
      <w:pPr>
        <w:pStyle w:val="Default"/>
        <w:spacing w:after="25" w:line="276" w:lineRule="auto"/>
        <w:ind w:firstLine="709"/>
        <w:jc w:val="both"/>
        <w:rPr>
          <w:sz w:val="23"/>
          <w:szCs w:val="23"/>
        </w:rPr>
      </w:pPr>
      <w:r>
        <w:rPr>
          <w:sz w:val="23"/>
          <w:szCs w:val="23"/>
        </w:rPr>
        <w:t>2.7</w:t>
      </w:r>
      <w:proofErr w:type="gramStart"/>
      <w:r>
        <w:rPr>
          <w:sz w:val="23"/>
          <w:szCs w:val="23"/>
        </w:rPr>
        <w:t xml:space="preserve"> В</w:t>
      </w:r>
      <w:proofErr w:type="gramEnd"/>
      <w:r>
        <w:rPr>
          <w:sz w:val="23"/>
          <w:szCs w:val="23"/>
        </w:rPr>
        <w:t xml:space="preserve"> течение 5 рабочих дней с даты поставки Покупатель  проверят товар по качеству на соответствие заявленным требованиям  </w:t>
      </w:r>
      <w:proofErr w:type="spellStart"/>
      <w:r>
        <w:rPr>
          <w:sz w:val="23"/>
          <w:szCs w:val="23"/>
        </w:rPr>
        <w:t>ГОСТа</w:t>
      </w:r>
      <w:proofErr w:type="spellEnd"/>
      <w:r>
        <w:rPr>
          <w:sz w:val="23"/>
          <w:szCs w:val="23"/>
        </w:rPr>
        <w:t>, либо другим нормативным документам, через сертифицированные лаборатории.</w:t>
      </w:r>
    </w:p>
    <w:p w:rsidR="00F42B86" w:rsidRPr="00F42B86" w:rsidRDefault="00F42B86" w:rsidP="00F42B86">
      <w:pPr>
        <w:pStyle w:val="Default"/>
        <w:spacing w:after="25" w:line="276" w:lineRule="auto"/>
        <w:ind w:firstLine="709"/>
        <w:jc w:val="both"/>
        <w:rPr>
          <w:sz w:val="23"/>
          <w:szCs w:val="23"/>
        </w:rPr>
      </w:pPr>
      <w:r>
        <w:rPr>
          <w:sz w:val="23"/>
          <w:szCs w:val="23"/>
        </w:rPr>
        <w:t xml:space="preserve">2.8. В случае выявления несоответствия, в течение 1 рабочего дня после получения результатов от сертифицированной лаборатории, отправляется уведомление о вызове представителя Поставщика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содержащиеся в паспорте, сертификате качества, на Товар выданном производителем и иных товарных накладных или актах приема-передачи, оформляемых при </w:t>
      </w:r>
      <w:r w:rsidRPr="00F42B86">
        <w:rPr>
          <w:sz w:val="23"/>
          <w:szCs w:val="23"/>
        </w:rPr>
        <w:t xml:space="preserve">передаче Товара в месте нахождения склада Покупателя. </w:t>
      </w:r>
    </w:p>
    <w:p w:rsidR="00F42B86" w:rsidRDefault="00F42B86" w:rsidP="00F42B86">
      <w:pPr>
        <w:pStyle w:val="Default"/>
        <w:spacing w:after="25" w:line="276" w:lineRule="auto"/>
        <w:ind w:firstLine="709"/>
        <w:jc w:val="both"/>
        <w:rPr>
          <w:sz w:val="23"/>
          <w:szCs w:val="23"/>
        </w:rPr>
      </w:pPr>
      <w:r w:rsidRPr="00F42B86">
        <w:rPr>
          <w:sz w:val="23"/>
          <w:szCs w:val="23"/>
        </w:rPr>
        <w:t>2.6</w:t>
      </w:r>
      <w:proofErr w:type="gramStart"/>
      <w:r w:rsidRPr="00F42B86">
        <w:rPr>
          <w:sz w:val="23"/>
          <w:szCs w:val="23"/>
        </w:rPr>
        <w:t xml:space="preserve">  П</w:t>
      </w:r>
      <w:proofErr w:type="gramEnd"/>
      <w:r w:rsidRPr="00F42B86">
        <w:rPr>
          <w:sz w:val="23"/>
          <w:szCs w:val="23"/>
        </w:rPr>
        <w:t xml:space="preserve">ри поставке Товара </w:t>
      </w:r>
      <w:r>
        <w:rPr>
          <w:sz w:val="23"/>
          <w:szCs w:val="23"/>
        </w:rPr>
        <w:t xml:space="preserve">совместного Акта о выявленных несоответствиях Товара. </w:t>
      </w:r>
    </w:p>
    <w:p w:rsidR="00F42B86" w:rsidRDefault="00F42B86" w:rsidP="00F42B86">
      <w:pPr>
        <w:pStyle w:val="Default"/>
        <w:spacing w:after="25" w:line="276" w:lineRule="auto"/>
        <w:ind w:firstLine="709"/>
        <w:jc w:val="both"/>
        <w:rPr>
          <w:sz w:val="23"/>
          <w:szCs w:val="23"/>
        </w:rPr>
      </w:pPr>
      <w:r w:rsidRPr="00F42B86">
        <w:rPr>
          <w:sz w:val="23"/>
          <w:szCs w:val="23"/>
        </w:rPr>
        <w:t xml:space="preserve">В случае неявки представителя Поставщика в срок, установленный Договором, составленный односторонний Акт о выявленных несоответствиях Товара является </w:t>
      </w:r>
      <w:r>
        <w:rPr>
          <w:sz w:val="23"/>
          <w:szCs w:val="23"/>
        </w:rPr>
        <w:t xml:space="preserve">подтверждением факта несоответствия качества или количества Товара условиям настоящего Договора и Приложений к нему. </w:t>
      </w:r>
    </w:p>
    <w:p w:rsidR="00F42B86" w:rsidRDefault="00F42B86" w:rsidP="00F42B86">
      <w:pPr>
        <w:pStyle w:val="Default"/>
        <w:spacing w:after="25" w:line="276" w:lineRule="auto"/>
        <w:ind w:firstLine="709"/>
        <w:jc w:val="both"/>
        <w:rPr>
          <w:sz w:val="23"/>
          <w:szCs w:val="23"/>
        </w:rPr>
      </w:pPr>
      <w:r>
        <w:rPr>
          <w:sz w:val="23"/>
          <w:szCs w:val="23"/>
        </w:rPr>
        <w:lastRenderedPageBreak/>
        <w:t xml:space="preserve">2.9. Поставщик обязан в течение </w:t>
      </w:r>
      <w:r w:rsidRPr="00997E65">
        <w:rPr>
          <w:sz w:val="23"/>
          <w:szCs w:val="23"/>
        </w:rPr>
        <w:t>5</w:t>
      </w:r>
      <w:r>
        <w:rPr>
          <w:sz w:val="23"/>
          <w:szCs w:val="23"/>
        </w:rPr>
        <w:t xml:space="preserve"> календарных дней с момента получения Акта о выявленных несоответствиях произвести замену Товара на качественный и/или </w:t>
      </w:r>
      <w:proofErr w:type="spellStart"/>
      <w:r>
        <w:rPr>
          <w:sz w:val="23"/>
          <w:szCs w:val="23"/>
        </w:rPr>
        <w:t>допоставить</w:t>
      </w:r>
      <w:proofErr w:type="spellEnd"/>
      <w:r>
        <w:rPr>
          <w:sz w:val="23"/>
          <w:szCs w:val="23"/>
        </w:rPr>
        <w:t xml:space="preserve"> Товар</w:t>
      </w:r>
      <w:r w:rsidRPr="005565FA">
        <w:rPr>
          <w:color w:val="auto"/>
          <w:sz w:val="23"/>
          <w:szCs w:val="23"/>
        </w:rPr>
        <w:t>, по согласованию с Покупателем.</w:t>
      </w:r>
      <w:r>
        <w:rPr>
          <w:sz w:val="23"/>
          <w:szCs w:val="23"/>
        </w:rPr>
        <w:t xml:space="preserve"> До момента замены и/или допоставки Товара обязательства Поставщика по поставке Товара по соответствующей Спецификации считаются неисполненными в полном объеме, и Поставщик несет ответственность за просрочку поставки</w:t>
      </w:r>
    </w:p>
    <w:p w:rsidR="00F42B86" w:rsidRDefault="00F42B86" w:rsidP="00F42B86">
      <w:pPr>
        <w:pStyle w:val="Default"/>
        <w:spacing w:after="25" w:line="276" w:lineRule="auto"/>
        <w:ind w:firstLine="709"/>
        <w:jc w:val="both"/>
        <w:rPr>
          <w:ins w:id="0" w:author="oren.nafikov_ka" w:date="2017-12-18T15:58:00Z"/>
          <w:sz w:val="23"/>
          <w:szCs w:val="23"/>
        </w:rPr>
      </w:pPr>
      <w:r>
        <w:rPr>
          <w:sz w:val="23"/>
          <w:szCs w:val="23"/>
        </w:rPr>
        <w:t>Товара.</w:t>
      </w:r>
    </w:p>
    <w:p w:rsidR="00F42B86" w:rsidRDefault="00F42B86" w:rsidP="00F42B86">
      <w:pPr>
        <w:pStyle w:val="Default"/>
        <w:spacing w:after="25" w:line="276" w:lineRule="auto"/>
        <w:ind w:firstLine="709"/>
        <w:jc w:val="both"/>
        <w:rPr>
          <w:sz w:val="23"/>
          <w:szCs w:val="23"/>
        </w:rPr>
      </w:pPr>
      <w:r>
        <w:rPr>
          <w:sz w:val="23"/>
          <w:szCs w:val="23"/>
        </w:rPr>
        <w:t>2.10</w:t>
      </w:r>
      <w:proofErr w:type="gramStart"/>
      <w:r>
        <w:rPr>
          <w:sz w:val="23"/>
          <w:szCs w:val="23"/>
        </w:rPr>
        <w:t xml:space="preserve"> В</w:t>
      </w:r>
      <w:proofErr w:type="gramEnd"/>
      <w:r>
        <w:rPr>
          <w:sz w:val="23"/>
          <w:szCs w:val="23"/>
        </w:rPr>
        <w:t xml:space="preserve"> случае поставки Товара надлежащего качества и количества согласно Спецификации Покупатель отправляет уведомлении, о принятии Товара, на электронную почту поставщика, указанного в разделе 12 настоящего Договора уведомление.</w:t>
      </w:r>
    </w:p>
    <w:p w:rsidR="00F42B86" w:rsidRPr="00F42B86" w:rsidRDefault="00F42B86" w:rsidP="00F42B86">
      <w:pPr>
        <w:pStyle w:val="Default"/>
        <w:spacing w:after="25" w:line="276" w:lineRule="auto"/>
        <w:ind w:firstLine="709"/>
        <w:jc w:val="center"/>
        <w:rPr>
          <w:b/>
          <w:sz w:val="23"/>
          <w:szCs w:val="23"/>
        </w:rPr>
      </w:pPr>
      <w:r w:rsidRPr="00F42B86">
        <w:rPr>
          <w:b/>
          <w:sz w:val="23"/>
          <w:szCs w:val="23"/>
        </w:rPr>
        <w:t xml:space="preserve">3. </w:t>
      </w:r>
      <w:r w:rsidRPr="00F42B86">
        <w:rPr>
          <w:b/>
          <w:bCs/>
          <w:sz w:val="23"/>
          <w:szCs w:val="23"/>
        </w:rPr>
        <w:t>ПОРЯДОК И УСЛОВИЯ ОТГРУЗКИ</w:t>
      </w:r>
    </w:p>
    <w:p w:rsidR="00F42B86" w:rsidRDefault="00F42B86" w:rsidP="00F42B86">
      <w:pPr>
        <w:pStyle w:val="Default"/>
        <w:spacing w:after="25" w:line="276" w:lineRule="auto"/>
        <w:ind w:firstLine="709"/>
        <w:jc w:val="both"/>
        <w:rPr>
          <w:sz w:val="23"/>
          <w:szCs w:val="23"/>
        </w:rPr>
      </w:pPr>
      <w:r>
        <w:rPr>
          <w:sz w:val="23"/>
          <w:szCs w:val="23"/>
        </w:rPr>
        <w:t>3.1. Условия поставки - склад Покупателя</w:t>
      </w:r>
      <w:r w:rsidR="001F1600">
        <w:rPr>
          <w:sz w:val="23"/>
          <w:szCs w:val="23"/>
        </w:rPr>
        <w:t>.</w:t>
      </w:r>
      <w:r>
        <w:rPr>
          <w:sz w:val="23"/>
          <w:szCs w:val="23"/>
        </w:rPr>
        <w:t xml:space="preserve"> (</w:t>
      </w:r>
      <w:r w:rsidR="001F1600">
        <w:rPr>
          <w:sz w:val="23"/>
          <w:szCs w:val="23"/>
        </w:rPr>
        <w:t xml:space="preserve">Астраханская область п. Нижний Баскунчак ул. Красная 11Б ЦДПС </w:t>
      </w:r>
      <w:proofErr w:type="spellStart"/>
      <w:r w:rsidR="001F1600">
        <w:rPr>
          <w:sz w:val="23"/>
          <w:szCs w:val="23"/>
        </w:rPr>
        <w:t>Бассоль</w:t>
      </w:r>
      <w:proofErr w:type="spellEnd"/>
      <w:r>
        <w:rPr>
          <w:sz w:val="23"/>
          <w:szCs w:val="23"/>
        </w:rPr>
        <w:t xml:space="preserve">). Поставщик обязан письменно уведомить Покупателя о готовности товара к отгрузке. </w:t>
      </w:r>
    </w:p>
    <w:p w:rsidR="00F42B86" w:rsidRDefault="00F42B86" w:rsidP="00F42B86">
      <w:pPr>
        <w:pStyle w:val="Default"/>
        <w:spacing w:after="25" w:line="276" w:lineRule="auto"/>
        <w:ind w:firstLine="709"/>
        <w:jc w:val="both"/>
        <w:rPr>
          <w:sz w:val="23"/>
          <w:szCs w:val="23"/>
        </w:rPr>
      </w:pPr>
      <w:r>
        <w:rPr>
          <w:sz w:val="23"/>
          <w:szCs w:val="23"/>
        </w:rPr>
        <w:t xml:space="preserve">3.2. Срок и место поставки определяется Спецификациями, являющимися неотъемлемой частью настоящего Договора. </w:t>
      </w:r>
    </w:p>
    <w:p w:rsidR="00F42B86" w:rsidRPr="002F6D91" w:rsidRDefault="00F42B86" w:rsidP="00F42B86">
      <w:pPr>
        <w:pStyle w:val="Default"/>
        <w:spacing w:after="25" w:line="276" w:lineRule="auto"/>
        <w:ind w:firstLine="709"/>
        <w:jc w:val="both"/>
        <w:rPr>
          <w:color w:val="FF0000"/>
          <w:sz w:val="23"/>
          <w:szCs w:val="23"/>
        </w:rPr>
      </w:pPr>
      <w:r>
        <w:rPr>
          <w:sz w:val="23"/>
          <w:szCs w:val="23"/>
        </w:rPr>
        <w:t xml:space="preserve">3.3. Датой исполнения Поставщиком обязательств по поставке считается дата передачи Товара Покупателю в полном объеме, в соответствии со Спецификациями.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 доверенности на представителя Поставщика,  а так же документы указанные в </w:t>
      </w:r>
      <w:proofErr w:type="spellStart"/>
      <w:proofErr w:type="gramStart"/>
      <w:r>
        <w:rPr>
          <w:sz w:val="23"/>
          <w:szCs w:val="23"/>
        </w:rPr>
        <w:t>п</w:t>
      </w:r>
      <w:proofErr w:type="spellEnd"/>
      <w:proofErr w:type="gramEnd"/>
      <w:r>
        <w:rPr>
          <w:sz w:val="23"/>
          <w:szCs w:val="23"/>
        </w:rPr>
        <w:t xml:space="preserve"> 2.</w:t>
      </w:r>
      <w:r w:rsidRPr="004B6F22">
        <w:rPr>
          <w:color w:val="auto"/>
          <w:sz w:val="23"/>
          <w:szCs w:val="23"/>
        </w:rPr>
        <w:t xml:space="preserve">2. </w:t>
      </w:r>
    </w:p>
    <w:p w:rsidR="00F42B86" w:rsidRPr="00B905F1" w:rsidRDefault="00F42B86" w:rsidP="00F42B86">
      <w:pPr>
        <w:pStyle w:val="Default"/>
        <w:spacing w:line="276" w:lineRule="auto"/>
        <w:ind w:firstLine="709"/>
        <w:jc w:val="center"/>
        <w:rPr>
          <w:b/>
          <w:bCs/>
          <w:sz w:val="23"/>
          <w:szCs w:val="23"/>
        </w:rPr>
      </w:pPr>
      <w:r w:rsidRPr="00B905F1">
        <w:rPr>
          <w:b/>
          <w:bCs/>
          <w:sz w:val="23"/>
          <w:szCs w:val="23"/>
        </w:rPr>
        <w:t xml:space="preserve">4. ЦЕНА ТОВАРА </w:t>
      </w:r>
    </w:p>
    <w:p w:rsidR="00F42B86" w:rsidRDefault="00F42B86" w:rsidP="00F42B86">
      <w:pPr>
        <w:pStyle w:val="Default"/>
        <w:spacing w:after="25" w:line="276" w:lineRule="auto"/>
        <w:ind w:firstLine="709"/>
        <w:jc w:val="both"/>
        <w:rPr>
          <w:sz w:val="23"/>
          <w:szCs w:val="23"/>
        </w:rPr>
      </w:pPr>
      <w:r>
        <w:rPr>
          <w:sz w:val="23"/>
          <w:szCs w:val="23"/>
        </w:rPr>
        <w:t>4.1. Цена на Товар определяется на основан</w:t>
      </w:r>
      <w:proofErr w:type="gramStart"/>
      <w:r>
        <w:rPr>
          <w:sz w:val="23"/>
          <w:szCs w:val="23"/>
        </w:rPr>
        <w:t>ии ау</w:t>
      </w:r>
      <w:proofErr w:type="gramEnd"/>
      <w:r>
        <w:rPr>
          <w:sz w:val="23"/>
          <w:szCs w:val="23"/>
        </w:rPr>
        <w:t>кциона, и включает в себя НДС (18%) и стоимость доставки. Цена на Товар определенная в аукционе фиксируется на весь период действия договора, и изменению не подлежит.</w:t>
      </w:r>
    </w:p>
    <w:p w:rsidR="00F42B86" w:rsidRDefault="00F42B86" w:rsidP="00F42B86">
      <w:pPr>
        <w:pStyle w:val="Default"/>
        <w:spacing w:after="25" w:line="276" w:lineRule="auto"/>
        <w:ind w:firstLine="709"/>
        <w:jc w:val="both"/>
        <w:rPr>
          <w:sz w:val="23"/>
          <w:szCs w:val="23"/>
        </w:rPr>
      </w:pPr>
      <w:r>
        <w:rPr>
          <w:sz w:val="23"/>
          <w:szCs w:val="23"/>
        </w:rPr>
        <w:t>4.2. Ориентировочная сумма Договора составляет</w:t>
      </w:r>
      <w:proofErr w:type="gramStart"/>
      <w:r>
        <w:rPr>
          <w:sz w:val="23"/>
          <w:szCs w:val="23"/>
        </w:rPr>
        <w:t xml:space="preserve"> ___________ (______________) </w:t>
      </w:r>
      <w:proofErr w:type="gramEnd"/>
      <w:r>
        <w:rPr>
          <w:sz w:val="23"/>
          <w:szCs w:val="23"/>
        </w:rPr>
        <w:t xml:space="preserve">рублей 00 копеек, включая НДС (18%), окончательная сумма Договора будет определяться суммой подписанных Спецификаций. </w:t>
      </w:r>
    </w:p>
    <w:p w:rsidR="00F42B86" w:rsidRPr="00B905F1" w:rsidRDefault="00F42B86" w:rsidP="00F42B86">
      <w:pPr>
        <w:pStyle w:val="Default"/>
        <w:spacing w:line="276" w:lineRule="auto"/>
        <w:ind w:firstLine="709"/>
        <w:jc w:val="center"/>
        <w:rPr>
          <w:b/>
          <w:bCs/>
          <w:sz w:val="23"/>
          <w:szCs w:val="23"/>
        </w:rPr>
      </w:pPr>
      <w:r w:rsidRPr="00B905F1">
        <w:rPr>
          <w:b/>
          <w:bCs/>
          <w:sz w:val="23"/>
          <w:szCs w:val="23"/>
        </w:rPr>
        <w:t xml:space="preserve">5. УСЛОВИЯ И ПОРЯДОК ОПЛАТЫ </w:t>
      </w:r>
    </w:p>
    <w:p w:rsidR="00F42B86" w:rsidRDefault="00F42B86" w:rsidP="00F42B86">
      <w:pPr>
        <w:pStyle w:val="Default"/>
        <w:spacing w:after="25" w:line="276" w:lineRule="auto"/>
        <w:ind w:firstLine="709"/>
        <w:jc w:val="both"/>
        <w:rPr>
          <w:sz w:val="23"/>
          <w:szCs w:val="23"/>
        </w:rPr>
      </w:pPr>
      <w:r>
        <w:rPr>
          <w:sz w:val="23"/>
          <w:szCs w:val="23"/>
        </w:rPr>
        <w:t xml:space="preserve">5.1. Оплата по настоящему Договору производится Покупателем путем перечисления денежных средств на расчетный счет Поставщика. </w:t>
      </w:r>
    </w:p>
    <w:p w:rsidR="00F42B86" w:rsidRDefault="00F42B86" w:rsidP="00F42B86">
      <w:pPr>
        <w:pStyle w:val="Default"/>
        <w:spacing w:after="25" w:line="276" w:lineRule="auto"/>
        <w:ind w:firstLine="709"/>
        <w:jc w:val="both"/>
        <w:rPr>
          <w:sz w:val="23"/>
          <w:szCs w:val="23"/>
        </w:rPr>
      </w:pPr>
      <w:r>
        <w:rPr>
          <w:sz w:val="23"/>
          <w:szCs w:val="23"/>
        </w:rPr>
        <w:t>5.2. Датой оплаты Товара считается дата списания денежных сре</w:t>
      </w:r>
      <w:proofErr w:type="gramStart"/>
      <w:r>
        <w:rPr>
          <w:sz w:val="23"/>
          <w:szCs w:val="23"/>
        </w:rPr>
        <w:t>дств с р</w:t>
      </w:r>
      <w:proofErr w:type="gramEnd"/>
      <w:r>
        <w:rPr>
          <w:sz w:val="23"/>
          <w:szCs w:val="23"/>
        </w:rPr>
        <w:t xml:space="preserve">асчетного счета Покупателя. </w:t>
      </w:r>
    </w:p>
    <w:p w:rsidR="00F42B86" w:rsidRDefault="00F42B86" w:rsidP="00F42B86">
      <w:pPr>
        <w:pStyle w:val="Default"/>
        <w:spacing w:after="25" w:line="276" w:lineRule="auto"/>
        <w:ind w:firstLine="709"/>
        <w:jc w:val="both"/>
        <w:rPr>
          <w:sz w:val="23"/>
          <w:szCs w:val="23"/>
        </w:rPr>
      </w:pPr>
      <w:r>
        <w:rPr>
          <w:sz w:val="23"/>
          <w:szCs w:val="23"/>
        </w:rPr>
        <w:t xml:space="preserve">5.3. </w:t>
      </w:r>
      <w:proofErr w:type="gramStart"/>
      <w:r>
        <w:rPr>
          <w:sz w:val="23"/>
          <w:szCs w:val="23"/>
        </w:rPr>
        <w:t xml:space="preserve">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10 банковских дней, исчисляемых с момента получения Покупателем Товара в полном объеме в соответствии со спецификацией, оригиналов счета –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 </w:t>
      </w:r>
      <w:proofErr w:type="gramEnd"/>
    </w:p>
    <w:p w:rsidR="00F42B86" w:rsidRDefault="00F42B86" w:rsidP="00F42B86">
      <w:pPr>
        <w:pStyle w:val="Default"/>
        <w:spacing w:after="25" w:line="276" w:lineRule="auto"/>
        <w:ind w:firstLine="709"/>
        <w:jc w:val="both"/>
        <w:rPr>
          <w:sz w:val="23"/>
          <w:szCs w:val="23"/>
        </w:rPr>
      </w:pPr>
      <w:r>
        <w:rPr>
          <w:sz w:val="23"/>
          <w:szCs w:val="23"/>
        </w:rPr>
        <w:t xml:space="preserve">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 </w:t>
      </w:r>
    </w:p>
    <w:p w:rsidR="00F42B86" w:rsidRDefault="00F42B86" w:rsidP="00F42B86">
      <w:pPr>
        <w:pStyle w:val="Default"/>
        <w:spacing w:after="25" w:line="276" w:lineRule="auto"/>
        <w:ind w:firstLine="709"/>
        <w:jc w:val="both"/>
        <w:rPr>
          <w:sz w:val="23"/>
          <w:szCs w:val="23"/>
        </w:rPr>
      </w:pPr>
      <w:r>
        <w:rPr>
          <w:sz w:val="23"/>
          <w:szCs w:val="23"/>
        </w:rPr>
        <w:t xml:space="preserve">5.4. Оригинал </w:t>
      </w:r>
      <w:proofErr w:type="spellStart"/>
      <w:proofErr w:type="gramStart"/>
      <w:r>
        <w:rPr>
          <w:sz w:val="23"/>
          <w:szCs w:val="23"/>
        </w:rPr>
        <w:t>счет-фактуры</w:t>
      </w:r>
      <w:proofErr w:type="spellEnd"/>
      <w:proofErr w:type="gramEnd"/>
      <w:r>
        <w:rPr>
          <w:sz w:val="23"/>
          <w:szCs w:val="23"/>
        </w:rPr>
        <w:t xml:space="preserve">/УПД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proofErr w:type="spellStart"/>
      <w:proofErr w:type="gramStart"/>
      <w:r>
        <w:rPr>
          <w:sz w:val="23"/>
          <w:szCs w:val="23"/>
        </w:rPr>
        <w:t>счет-фактуры</w:t>
      </w:r>
      <w:proofErr w:type="spellEnd"/>
      <w:proofErr w:type="gramEnd"/>
      <w:r>
        <w:rPr>
          <w:sz w:val="23"/>
          <w:szCs w:val="23"/>
        </w:rPr>
        <w:t xml:space="preserve">/УПД иными лицами, образцы их подписей, а также полномочия по подписанию </w:t>
      </w:r>
      <w:proofErr w:type="spellStart"/>
      <w:r>
        <w:rPr>
          <w:sz w:val="23"/>
          <w:szCs w:val="23"/>
        </w:rPr>
        <w:t>счет-фактуры</w:t>
      </w:r>
      <w:proofErr w:type="spellEnd"/>
      <w:r>
        <w:rPr>
          <w:sz w:val="23"/>
          <w:szCs w:val="23"/>
        </w:rPr>
        <w:t>/УПД,</w:t>
      </w:r>
      <w:r w:rsidRPr="00F42B86">
        <w:rPr>
          <w:sz w:val="23"/>
          <w:szCs w:val="23"/>
        </w:rPr>
        <w:t xml:space="preserve"> </w:t>
      </w:r>
      <w:r>
        <w:rPr>
          <w:sz w:val="23"/>
          <w:szCs w:val="23"/>
        </w:rPr>
        <w:t xml:space="preserve">должны быть подтверждены доверенностью. В случае представления </w:t>
      </w:r>
      <w:proofErr w:type="spellStart"/>
      <w:proofErr w:type="gramStart"/>
      <w:r>
        <w:rPr>
          <w:sz w:val="23"/>
          <w:szCs w:val="23"/>
        </w:rPr>
        <w:t>счет-фактуры</w:t>
      </w:r>
      <w:proofErr w:type="spellEnd"/>
      <w:proofErr w:type="gramEnd"/>
      <w:r>
        <w:rPr>
          <w:sz w:val="23"/>
          <w:szCs w:val="23"/>
        </w:rPr>
        <w:t xml:space="preserve">/УПД с нарушением данного условия, счет-фактура/УПД считается не представленной. </w:t>
      </w:r>
    </w:p>
    <w:p w:rsidR="00F42B86" w:rsidRDefault="00F42B86" w:rsidP="00F42B86">
      <w:pPr>
        <w:pStyle w:val="Default"/>
        <w:spacing w:after="25" w:line="276" w:lineRule="auto"/>
        <w:ind w:firstLine="709"/>
        <w:jc w:val="both"/>
        <w:rPr>
          <w:sz w:val="23"/>
          <w:szCs w:val="23"/>
        </w:rPr>
      </w:pPr>
      <w:r>
        <w:rPr>
          <w:sz w:val="23"/>
          <w:szCs w:val="23"/>
        </w:rPr>
        <w:lastRenderedPageBreak/>
        <w:t xml:space="preserve">5.5. 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 </w:t>
      </w:r>
    </w:p>
    <w:p w:rsidR="00F42B86" w:rsidRPr="00B905F1" w:rsidRDefault="00F42B86" w:rsidP="00F42B86">
      <w:pPr>
        <w:pStyle w:val="Default"/>
        <w:spacing w:line="276" w:lineRule="auto"/>
        <w:ind w:firstLine="709"/>
        <w:jc w:val="center"/>
        <w:rPr>
          <w:b/>
          <w:bCs/>
          <w:sz w:val="23"/>
          <w:szCs w:val="23"/>
        </w:rPr>
      </w:pPr>
      <w:r w:rsidRPr="00B905F1">
        <w:rPr>
          <w:b/>
          <w:bCs/>
          <w:sz w:val="23"/>
          <w:szCs w:val="23"/>
        </w:rPr>
        <w:t xml:space="preserve">7. ОТВЕТСТВЕННОСТЬ СТОРОН </w:t>
      </w:r>
    </w:p>
    <w:p w:rsidR="00F42B86" w:rsidRDefault="00F42B86" w:rsidP="00F42B86">
      <w:pPr>
        <w:pStyle w:val="Default"/>
        <w:spacing w:after="25" w:line="276" w:lineRule="auto"/>
        <w:ind w:firstLine="709"/>
        <w:jc w:val="both"/>
        <w:rPr>
          <w:sz w:val="23"/>
          <w:szCs w:val="23"/>
        </w:rPr>
      </w:pPr>
      <w:r>
        <w:rPr>
          <w:sz w:val="23"/>
          <w:szCs w:val="23"/>
        </w:rPr>
        <w:t xml:space="preserve">7.1. 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 </w:t>
      </w:r>
    </w:p>
    <w:p w:rsidR="00F42B86" w:rsidRDefault="00F42B86" w:rsidP="00F42B86">
      <w:pPr>
        <w:pStyle w:val="Default"/>
        <w:spacing w:after="25" w:line="276" w:lineRule="auto"/>
        <w:ind w:firstLine="709"/>
        <w:jc w:val="both"/>
        <w:rPr>
          <w:sz w:val="23"/>
          <w:szCs w:val="23"/>
        </w:rPr>
      </w:pPr>
      <w:r>
        <w:rPr>
          <w:sz w:val="23"/>
          <w:szCs w:val="23"/>
        </w:rPr>
        <w:t xml:space="preserve">7.2. 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 </w:t>
      </w:r>
    </w:p>
    <w:p w:rsidR="00F42B86" w:rsidRPr="002F6D91" w:rsidRDefault="00F42B86" w:rsidP="00F42B86">
      <w:pPr>
        <w:pStyle w:val="Default"/>
        <w:spacing w:after="25" w:line="276" w:lineRule="auto"/>
        <w:ind w:firstLine="709"/>
        <w:jc w:val="both"/>
        <w:rPr>
          <w:color w:val="FF0000"/>
          <w:sz w:val="23"/>
          <w:szCs w:val="23"/>
        </w:rPr>
      </w:pPr>
      <w:r>
        <w:rPr>
          <w:sz w:val="23"/>
          <w:szCs w:val="23"/>
        </w:rPr>
        <w:t xml:space="preserve">В случае не соответствия качества Товара требованиям </w:t>
      </w:r>
      <w:proofErr w:type="spellStart"/>
      <w:r>
        <w:rPr>
          <w:sz w:val="23"/>
          <w:szCs w:val="23"/>
        </w:rPr>
        <w:t>ГОСТа</w:t>
      </w:r>
      <w:proofErr w:type="spellEnd"/>
      <w:r>
        <w:rPr>
          <w:sz w:val="23"/>
          <w:szCs w:val="23"/>
        </w:rPr>
        <w:t xml:space="preserve">, паспорта, либо иным нормативным документам на данный вид Товара Покупатель вправе предъявить Поставщику штраф в размере </w:t>
      </w:r>
      <w:r w:rsidRPr="005565FA">
        <w:rPr>
          <w:color w:val="auto"/>
          <w:sz w:val="23"/>
          <w:szCs w:val="23"/>
        </w:rPr>
        <w:t>20% от суммы партии поставленного Товара</w:t>
      </w:r>
      <w:r>
        <w:rPr>
          <w:sz w:val="23"/>
          <w:szCs w:val="23"/>
        </w:rPr>
        <w:t xml:space="preserve">. Уплата указанного штрафа может производиться путем уменьшения суммы платежа за партию поставленного Товара на сумму начисленного штрафа. </w:t>
      </w:r>
    </w:p>
    <w:p w:rsidR="00F42B86" w:rsidRDefault="00F42B86" w:rsidP="00F42B86">
      <w:pPr>
        <w:pStyle w:val="Default"/>
        <w:spacing w:after="25" w:line="276" w:lineRule="auto"/>
        <w:ind w:firstLine="709"/>
        <w:jc w:val="both"/>
        <w:rPr>
          <w:sz w:val="23"/>
          <w:szCs w:val="23"/>
        </w:rPr>
      </w:pPr>
      <w:r>
        <w:rPr>
          <w:sz w:val="23"/>
          <w:szCs w:val="23"/>
        </w:rPr>
        <w:t xml:space="preserve">7.3. Поставщик гарантирует возмещение в полном объеме убытков Покупателя, возникших </w:t>
      </w:r>
      <w:bookmarkStart w:id="1" w:name="_GoBack"/>
      <w:bookmarkEnd w:id="1"/>
      <w:r>
        <w:rPr>
          <w:sz w:val="23"/>
          <w:szCs w:val="23"/>
        </w:rPr>
        <w:t>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w:t>
      </w:r>
      <w:proofErr w:type="gramStart"/>
      <w:r>
        <w:rPr>
          <w:sz w:val="23"/>
          <w:szCs w:val="23"/>
        </w:rPr>
        <w:t>и</w:t>
      </w:r>
      <w:proofErr w:type="gramEnd"/>
      <w:r>
        <w:rPr>
          <w:sz w:val="23"/>
          <w:szCs w:val="23"/>
        </w:rPr>
        <w:t xml:space="preserve">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 </w:t>
      </w:r>
    </w:p>
    <w:p w:rsidR="00F42B86" w:rsidRDefault="00F42B86" w:rsidP="00F42B86">
      <w:pPr>
        <w:pStyle w:val="Default"/>
        <w:spacing w:after="25" w:line="276" w:lineRule="auto"/>
        <w:ind w:firstLine="709"/>
        <w:jc w:val="both"/>
        <w:rPr>
          <w:sz w:val="23"/>
          <w:szCs w:val="23"/>
        </w:rPr>
      </w:pPr>
      <w:r>
        <w:rPr>
          <w:sz w:val="23"/>
          <w:szCs w:val="23"/>
        </w:rPr>
        <w:t xml:space="preserve">7.4. 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 </w:t>
      </w:r>
    </w:p>
    <w:p w:rsidR="00F42B86" w:rsidRDefault="00F42B86" w:rsidP="00F42B86">
      <w:pPr>
        <w:pStyle w:val="Default"/>
        <w:spacing w:after="25" w:line="276" w:lineRule="auto"/>
        <w:ind w:firstLine="709"/>
        <w:jc w:val="both"/>
        <w:rPr>
          <w:sz w:val="23"/>
          <w:szCs w:val="23"/>
        </w:rPr>
      </w:pPr>
      <w:r>
        <w:rPr>
          <w:sz w:val="23"/>
          <w:szCs w:val="23"/>
        </w:rPr>
        <w:t>7.5. В случае</w:t>
      </w:r>
      <w:proofErr w:type="gramStart"/>
      <w:r>
        <w:rPr>
          <w:sz w:val="23"/>
          <w:szCs w:val="23"/>
        </w:rPr>
        <w:t>,</w:t>
      </w:r>
      <w:proofErr w:type="gramEnd"/>
      <w:r>
        <w:rPr>
          <w:sz w:val="23"/>
          <w:szCs w:val="23"/>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 </w:t>
      </w:r>
    </w:p>
    <w:p w:rsidR="00F42B86" w:rsidRDefault="00F42B86" w:rsidP="00F42B86">
      <w:pPr>
        <w:pStyle w:val="Default"/>
        <w:spacing w:after="25" w:line="276" w:lineRule="auto"/>
        <w:ind w:firstLine="709"/>
        <w:jc w:val="both"/>
        <w:rPr>
          <w:sz w:val="23"/>
          <w:szCs w:val="23"/>
        </w:rPr>
      </w:pPr>
      <w:r>
        <w:rPr>
          <w:sz w:val="23"/>
          <w:szCs w:val="23"/>
        </w:rPr>
        <w:t xml:space="preserve">7.6.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 </w:t>
      </w:r>
    </w:p>
    <w:p w:rsidR="00F42B86" w:rsidRPr="00B905F1" w:rsidRDefault="00F42B86" w:rsidP="00F42B86">
      <w:pPr>
        <w:pStyle w:val="Default"/>
        <w:spacing w:line="276" w:lineRule="auto"/>
        <w:ind w:firstLine="709"/>
        <w:jc w:val="center"/>
        <w:rPr>
          <w:b/>
          <w:bCs/>
          <w:sz w:val="23"/>
          <w:szCs w:val="23"/>
        </w:rPr>
      </w:pPr>
      <w:r w:rsidRPr="00B905F1">
        <w:rPr>
          <w:b/>
          <w:bCs/>
          <w:sz w:val="23"/>
          <w:szCs w:val="23"/>
        </w:rPr>
        <w:t xml:space="preserve">8. ФОРС-МАЖОР </w:t>
      </w:r>
    </w:p>
    <w:p w:rsidR="00F42B86" w:rsidRDefault="00F42B86" w:rsidP="00F42B86">
      <w:pPr>
        <w:pStyle w:val="Default"/>
        <w:spacing w:after="25" w:line="276" w:lineRule="auto"/>
        <w:ind w:firstLine="709"/>
        <w:jc w:val="both"/>
        <w:rPr>
          <w:sz w:val="23"/>
          <w:szCs w:val="23"/>
        </w:rPr>
      </w:pPr>
      <w:r>
        <w:rPr>
          <w:sz w:val="23"/>
          <w:szCs w:val="23"/>
        </w:rPr>
        <w:t xml:space="preserve">8.1.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F42B86" w:rsidRDefault="00F42B86" w:rsidP="00F42B86">
      <w:pPr>
        <w:pStyle w:val="Default"/>
        <w:spacing w:after="25" w:line="276" w:lineRule="auto"/>
        <w:ind w:firstLine="709"/>
        <w:jc w:val="both"/>
        <w:rPr>
          <w:sz w:val="23"/>
          <w:szCs w:val="23"/>
        </w:rPr>
      </w:pPr>
      <w:r>
        <w:rPr>
          <w:sz w:val="23"/>
          <w:szCs w:val="23"/>
        </w:rPr>
        <w:t>8.2. В случае наступления форс-мажорных обстоятель</w:t>
      </w:r>
      <w:proofErr w:type="gramStart"/>
      <w:r>
        <w:rPr>
          <w:sz w:val="23"/>
          <w:szCs w:val="23"/>
        </w:rPr>
        <w:t>ств Ст</w:t>
      </w:r>
      <w:proofErr w:type="gramEnd"/>
      <w:r>
        <w:rPr>
          <w:sz w:val="23"/>
          <w:szCs w:val="23"/>
        </w:rPr>
        <w:t>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75256D" w:rsidRDefault="00F42B86" w:rsidP="00F42B86">
      <w:pPr>
        <w:pStyle w:val="Default"/>
        <w:spacing w:after="25" w:line="276" w:lineRule="auto"/>
        <w:ind w:firstLine="709"/>
        <w:jc w:val="both"/>
        <w:rPr>
          <w:sz w:val="23"/>
          <w:szCs w:val="23"/>
        </w:rPr>
      </w:pPr>
      <w:r>
        <w:rPr>
          <w:sz w:val="23"/>
          <w:szCs w:val="23"/>
        </w:rPr>
        <w:t>8.3.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Pr>
          <w:sz w:val="23"/>
          <w:szCs w:val="23"/>
        </w:rPr>
        <w:t>,</w:t>
      </w:r>
      <w:proofErr w:type="gramEnd"/>
      <w:r>
        <w:rPr>
          <w:sz w:val="23"/>
          <w:szCs w:val="23"/>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415E2C" w:rsidRDefault="00415E2C" w:rsidP="00F42B86">
      <w:pPr>
        <w:pStyle w:val="Default"/>
        <w:spacing w:after="25" w:line="276" w:lineRule="auto"/>
        <w:ind w:firstLine="709"/>
        <w:jc w:val="both"/>
        <w:rPr>
          <w:sz w:val="23"/>
          <w:szCs w:val="23"/>
        </w:rPr>
      </w:pPr>
    </w:p>
    <w:p w:rsidR="00415E2C" w:rsidRDefault="00415E2C" w:rsidP="00F42B86">
      <w:pPr>
        <w:pStyle w:val="Default"/>
        <w:spacing w:after="25" w:line="276" w:lineRule="auto"/>
        <w:ind w:firstLine="709"/>
        <w:jc w:val="both"/>
        <w:rPr>
          <w:sz w:val="23"/>
          <w:szCs w:val="23"/>
        </w:rPr>
      </w:pPr>
    </w:p>
    <w:p w:rsidR="00F42B86" w:rsidRPr="00B905F1" w:rsidRDefault="00F42B86" w:rsidP="00F42B86">
      <w:pPr>
        <w:pStyle w:val="Default"/>
        <w:spacing w:line="276" w:lineRule="auto"/>
        <w:ind w:firstLine="709"/>
        <w:jc w:val="center"/>
        <w:rPr>
          <w:b/>
          <w:bCs/>
          <w:sz w:val="23"/>
          <w:szCs w:val="23"/>
        </w:rPr>
      </w:pPr>
      <w:r w:rsidRPr="00B905F1">
        <w:rPr>
          <w:b/>
          <w:bCs/>
          <w:sz w:val="23"/>
          <w:szCs w:val="23"/>
        </w:rPr>
        <w:lastRenderedPageBreak/>
        <w:t xml:space="preserve">9. ПОРЯДОК УРЕГУЛИРОВАНИЯ СПОРОВ </w:t>
      </w:r>
    </w:p>
    <w:p w:rsidR="00F42B86" w:rsidRDefault="00F42B86" w:rsidP="00F42B86">
      <w:pPr>
        <w:pStyle w:val="Default"/>
        <w:spacing w:after="25" w:line="276" w:lineRule="auto"/>
        <w:ind w:firstLine="709"/>
        <w:jc w:val="both"/>
        <w:rPr>
          <w:sz w:val="23"/>
          <w:szCs w:val="23"/>
        </w:rPr>
      </w:pPr>
      <w:r>
        <w:rPr>
          <w:sz w:val="23"/>
          <w:szCs w:val="23"/>
        </w:rPr>
        <w:t xml:space="preserve">9.1. Претензионный (досудебный) порядок урегулирования споров по настоящему Договору является обязательным. </w:t>
      </w:r>
    </w:p>
    <w:p w:rsidR="00F42B86" w:rsidRDefault="00F42B86" w:rsidP="00F42B86">
      <w:pPr>
        <w:pStyle w:val="Default"/>
        <w:spacing w:after="25" w:line="276" w:lineRule="auto"/>
        <w:ind w:firstLine="709"/>
        <w:jc w:val="both"/>
        <w:rPr>
          <w:sz w:val="23"/>
          <w:szCs w:val="23"/>
        </w:rPr>
      </w:pPr>
      <w:r>
        <w:rPr>
          <w:sz w:val="23"/>
          <w:szCs w:val="23"/>
        </w:rPr>
        <w:t xml:space="preserve">9.2. Стороны договорились, что предпримут все возможное для разрешения споров, возникающих из настоящего Договора или в связи с ним, путем переговоров. </w:t>
      </w:r>
    </w:p>
    <w:p w:rsidR="00F42B86" w:rsidRDefault="00F42B86" w:rsidP="00F42B86">
      <w:pPr>
        <w:pStyle w:val="Default"/>
        <w:spacing w:after="25" w:line="276" w:lineRule="auto"/>
        <w:ind w:firstLine="709"/>
        <w:jc w:val="both"/>
        <w:rPr>
          <w:sz w:val="23"/>
          <w:szCs w:val="23"/>
        </w:rPr>
      </w:pPr>
      <w:r>
        <w:rPr>
          <w:sz w:val="23"/>
          <w:szCs w:val="23"/>
        </w:rPr>
        <w:t xml:space="preserve">9.3. Стороны достигли соглашения, что в случае </w:t>
      </w:r>
      <w:proofErr w:type="spellStart"/>
      <w:r>
        <w:rPr>
          <w:sz w:val="23"/>
          <w:szCs w:val="23"/>
        </w:rPr>
        <w:t>недостижения</w:t>
      </w:r>
      <w:proofErr w:type="spellEnd"/>
      <w:r>
        <w:rPr>
          <w:sz w:val="23"/>
          <w:szCs w:val="23"/>
        </w:rPr>
        <w:t xml:space="preserve"> договоренности Сторон все спорные вопросы разрешаются Арбитражным судом Оренбургской области. </w:t>
      </w:r>
    </w:p>
    <w:p w:rsidR="00F42B86" w:rsidRPr="00B905F1" w:rsidRDefault="00F42B86" w:rsidP="00F42B86">
      <w:pPr>
        <w:pStyle w:val="Default"/>
        <w:spacing w:line="276" w:lineRule="auto"/>
        <w:ind w:firstLine="709"/>
        <w:jc w:val="center"/>
        <w:rPr>
          <w:b/>
          <w:bCs/>
          <w:sz w:val="23"/>
          <w:szCs w:val="23"/>
        </w:rPr>
      </w:pPr>
      <w:r w:rsidRPr="00B905F1">
        <w:rPr>
          <w:b/>
          <w:bCs/>
          <w:sz w:val="23"/>
          <w:szCs w:val="23"/>
        </w:rPr>
        <w:t xml:space="preserve">10. СРОК ДЕЙСТВИЯ ДОГОВОРА </w:t>
      </w:r>
    </w:p>
    <w:p w:rsidR="00F42B86" w:rsidRDefault="00F42B86" w:rsidP="00F42B86">
      <w:pPr>
        <w:pStyle w:val="Default"/>
        <w:spacing w:after="25" w:line="276" w:lineRule="auto"/>
        <w:ind w:firstLine="709"/>
        <w:jc w:val="both"/>
        <w:rPr>
          <w:sz w:val="23"/>
          <w:szCs w:val="23"/>
        </w:rPr>
      </w:pPr>
      <w:r>
        <w:rPr>
          <w:sz w:val="23"/>
          <w:szCs w:val="23"/>
        </w:rPr>
        <w:t xml:space="preserve">10.1. Настоящий Договор вступает в силу с момента его подписания обеими Сторонами и действует до </w:t>
      </w:r>
      <w:r w:rsidR="00415E2C">
        <w:rPr>
          <w:sz w:val="23"/>
          <w:szCs w:val="23"/>
        </w:rPr>
        <w:t>31.12.2018г.</w:t>
      </w:r>
      <w:r>
        <w:rPr>
          <w:sz w:val="23"/>
          <w:szCs w:val="23"/>
        </w:rPr>
        <w:t>, а в части расчетов до полного их завершения. В случае</w:t>
      </w:r>
      <w:proofErr w:type="gramStart"/>
      <w:r>
        <w:rPr>
          <w:sz w:val="23"/>
          <w:szCs w:val="23"/>
        </w:rPr>
        <w:t>,</w:t>
      </w:r>
      <w:proofErr w:type="gramEnd"/>
      <w:r>
        <w:rPr>
          <w:sz w:val="23"/>
          <w:szCs w:val="23"/>
        </w:rPr>
        <w:t xml:space="preserve"> если ни одна из сторон не заявит о его прекращении, договор пролонгируется на следующий год. </w:t>
      </w:r>
    </w:p>
    <w:p w:rsidR="00F42B86" w:rsidRDefault="00F42B86" w:rsidP="00F42B86">
      <w:pPr>
        <w:pStyle w:val="Default"/>
        <w:spacing w:after="25" w:line="276" w:lineRule="auto"/>
        <w:ind w:firstLine="709"/>
        <w:jc w:val="both"/>
        <w:rPr>
          <w:sz w:val="23"/>
          <w:szCs w:val="23"/>
        </w:rPr>
      </w:pPr>
      <w:r>
        <w:rPr>
          <w:sz w:val="23"/>
          <w:szCs w:val="23"/>
        </w:rPr>
        <w:t xml:space="preserve">10.2. Настоящий Договор </w:t>
      </w:r>
      <w:proofErr w:type="gramStart"/>
      <w:r>
        <w:rPr>
          <w:sz w:val="23"/>
          <w:szCs w:val="23"/>
        </w:rPr>
        <w:t>может быть досрочно расторгнут</w:t>
      </w:r>
      <w:proofErr w:type="gramEnd"/>
      <w:r>
        <w:rPr>
          <w:sz w:val="23"/>
          <w:szCs w:val="23"/>
        </w:rPr>
        <w:t xml:space="preserve"> по соглашению Сторон, а также в одностороннем порядке в случае существенного нарушения одной из Сторон условий Договора. </w:t>
      </w:r>
    </w:p>
    <w:p w:rsidR="00F42B86" w:rsidRDefault="00F42B86" w:rsidP="00F42B86">
      <w:pPr>
        <w:pStyle w:val="Default"/>
        <w:spacing w:after="25" w:line="276" w:lineRule="auto"/>
        <w:ind w:firstLine="709"/>
        <w:jc w:val="both"/>
        <w:rPr>
          <w:sz w:val="23"/>
          <w:szCs w:val="23"/>
        </w:rPr>
      </w:pPr>
      <w:r>
        <w:rPr>
          <w:sz w:val="23"/>
          <w:szCs w:val="23"/>
        </w:rPr>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 </w:t>
      </w:r>
    </w:p>
    <w:p w:rsidR="00F42B86" w:rsidRPr="00B905F1" w:rsidRDefault="00F42B86" w:rsidP="00F42B86">
      <w:pPr>
        <w:pStyle w:val="Default"/>
        <w:spacing w:line="276" w:lineRule="auto"/>
        <w:ind w:firstLine="709"/>
        <w:jc w:val="center"/>
        <w:rPr>
          <w:b/>
          <w:bCs/>
          <w:sz w:val="23"/>
          <w:szCs w:val="23"/>
        </w:rPr>
      </w:pPr>
      <w:r w:rsidRPr="00B905F1">
        <w:rPr>
          <w:b/>
          <w:bCs/>
          <w:sz w:val="23"/>
          <w:szCs w:val="23"/>
        </w:rPr>
        <w:t xml:space="preserve">11. ЗАКЛЮЧИТЕЛЬНЫЕ ПОЛОЖЕНИЯ </w:t>
      </w:r>
    </w:p>
    <w:p w:rsidR="00F42B86" w:rsidRDefault="00F42B86" w:rsidP="00F42B86">
      <w:pPr>
        <w:pStyle w:val="Default"/>
        <w:spacing w:after="25" w:line="276" w:lineRule="auto"/>
        <w:ind w:firstLine="709"/>
        <w:jc w:val="both"/>
        <w:rPr>
          <w:sz w:val="23"/>
          <w:szCs w:val="23"/>
        </w:rPr>
      </w:pPr>
      <w:r>
        <w:rPr>
          <w:sz w:val="23"/>
          <w:szCs w:val="23"/>
        </w:rPr>
        <w:t xml:space="preserve">11.1.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 </w:t>
      </w:r>
    </w:p>
    <w:p w:rsidR="00F42B86" w:rsidRDefault="00F42B86" w:rsidP="00F42B86">
      <w:pPr>
        <w:pStyle w:val="Default"/>
        <w:spacing w:after="25" w:line="276" w:lineRule="auto"/>
        <w:ind w:firstLine="709"/>
        <w:jc w:val="both"/>
        <w:rPr>
          <w:sz w:val="23"/>
          <w:szCs w:val="23"/>
        </w:rPr>
      </w:pPr>
      <w:r>
        <w:rPr>
          <w:sz w:val="23"/>
          <w:szCs w:val="23"/>
        </w:rPr>
        <w:t xml:space="preserve">11.2.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 </w:t>
      </w:r>
    </w:p>
    <w:p w:rsidR="00F42B86" w:rsidRPr="00B905F1" w:rsidRDefault="00F42B86" w:rsidP="00F42B86">
      <w:pPr>
        <w:pStyle w:val="Default"/>
        <w:spacing w:after="25" w:line="276" w:lineRule="auto"/>
        <w:ind w:firstLine="709"/>
        <w:jc w:val="both"/>
        <w:rPr>
          <w:sz w:val="23"/>
          <w:szCs w:val="23"/>
        </w:rPr>
      </w:pPr>
      <w:r>
        <w:rPr>
          <w:sz w:val="23"/>
          <w:szCs w:val="23"/>
        </w:rPr>
        <w:t xml:space="preserve">11.3. Любая из Сторон в случае изменения своих адресов и реквизитов, указанных ниже, обязана незамедлительно проинформировать об этом другую Сторону. </w:t>
      </w:r>
    </w:p>
    <w:p w:rsidR="00F42B86" w:rsidRDefault="00F42B86" w:rsidP="00F42B86">
      <w:pPr>
        <w:pStyle w:val="Default"/>
        <w:spacing w:after="25" w:line="276" w:lineRule="auto"/>
        <w:ind w:firstLine="709"/>
        <w:jc w:val="both"/>
        <w:rPr>
          <w:sz w:val="23"/>
          <w:szCs w:val="23"/>
        </w:rPr>
      </w:pPr>
      <w:r>
        <w:rPr>
          <w:sz w:val="23"/>
          <w:szCs w:val="23"/>
        </w:rPr>
        <w:t xml:space="preserve">11.4. После заключения настоящего Договора все предыдущие договоры, соглашения, переписка и иные письменные и устные договоренности Сторон теряют свою силу. </w:t>
      </w:r>
    </w:p>
    <w:p w:rsidR="00F42B86" w:rsidRDefault="00F42B86" w:rsidP="00F42B86">
      <w:pPr>
        <w:pStyle w:val="Default"/>
        <w:spacing w:after="25" w:line="276" w:lineRule="auto"/>
        <w:ind w:firstLine="709"/>
        <w:jc w:val="both"/>
        <w:rPr>
          <w:sz w:val="23"/>
          <w:szCs w:val="23"/>
        </w:rPr>
      </w:pPr>
      <w:r>
        <w:rPr>
          <w:sz w:val="23"/>
          <w:szCs w:val="23"/>
        </w:rPr>
        <w:t xml:space="preserve">11.5. Настоящий Договор составлен в двух идентичных оригинальных экземплярах (по одному для каждой Стороны), которые имеют одинаковую юридическую силу. </w:t>
      </w:r>
    </w:p>
    <w:p w:rsidR="00F42B86" w:rsidRDefault="00F42B86" w:rsidP="00F42B86">
      <w:pPr>
        <w:pStyle w:val="Default"/>
        <w:spacing w:line="276" w:lineRule="auto"/>
        <w:ind w:firstLine="709"/>
        <w:jc w:val="center"/>
        <w:rPr>
          <w:b/>
          <w:bCs/>
          <w:sz w:val="23"/>
          <w:szCs w:val="23"/>
        </w:rPr>
      </w:pPr>
      <w:r>
        <w:rPr>
          <w:b/>
          <w:bCs/>
          <w:sz w:val="23"/>
          <w:szCs w:val="23"/>
        </w:rPr>
        <w:t>12. АДРЕСА, РЕКВИЗИТЫ И ПОДПИСИ СТОРОН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995"/>
      </w:tblGrid>
      <w:tr w:rsidR="00F42B86" w:rsidRPr="00B905F1" w:rsidTr="00F42B86">
        <w:trPr>
          <w:trHeight w:val="107"/>
        </w:trPr>
        <w:tc>
          <w:tcPr>
            <w:tcW w:w="5070" w:type="dxa"/>
          </w:tcPr>
          <w:p w:rsidR="00F42B86" w:rsidRPr="00B905F1" w:rsidRDefault="00F42B86" w:rsidP="00F42B86">
            <w:pPr>
              <w:pStyle w:val="Default"/>
              <w:spacing w:line="276" w:lineRule="auto"/>
              <w:jc w:val="center"/>
              <w:rPr>
                <w:b/>
                <w:bCs/>
                <w:sz w:val="23"/>
                <w:szCs w:val="23"/>
              </w:rPr>
            </w:pPr>
            <w:r>
              <w:rPr>
                <w:b/>
                <w:bCs/>
                <w:sz w:val="23"/>
                <w:szCs w:val="23"/>
              </w:rPr>
              <w:t xml:space="preserve">ПОКУПАТЕЛЬ: </w:t>
            </w:r>
          </w:p>
        </w:tc>
        <w:tc>
          <w:tcPr>
            <w:tcW w:w="4995" w:type="dxa"/>
          </w:tcPr>
          <w:p w:rsidR="00F42B86" w:rsidRPr="00B905F1" w:rsidRDefault="00F42B86" w:rsidP="00F42B86">
            <w:pPr>
              <w:pStyle w:val="Default"/>
              <w:spacing w:line="276" w:lineRule="auto"/>
              <w:jc w:val="center"/>
              <w:rPr>
                <w:b/>
                <w:bCs/>
                <w:sz w:val="23"/>
                <w:szCs w:val="23"/>
              </w:rPr>
            </w:pPr>
            <w:r>
              <w:rPr>
                <w:b/>
                <w:bCs/>
                <w:sz w:val="23"/>
                <w:szCs w:val="23"/>
              </w:rPr>
              <w:t xml:space="preserve">ПОСТАВЩИК: </w:t>
            </w:r>
          </w:p>
        </w:tc>
      </w:tr>
      <w:tr w:rsidR="00F42B86" w:rsidTr="00F42B86">
        <w:trPr>
          <w:trHeight w:val="346"/>
        </w:trPr>
        <w:tc>
          <w:tcPr>
            <w:tcW w:w="5070" w:type="dxa"/>
          </w:tcPr>
          <w:p w:rsidR="00F42B86" w:rsidRDefault="00F42B86" w:rsidP="00F42B86">
            <w:pPr>
              <w:pStyle w:val="Default"/>
              <w:ind w:firstLine="34"/>
              <w:rPr>
                <w:sz w:val="22"/>
                <w:szCs w:val="22"/>
              </w:rPr>
            </w:pPr>
            <w:r>
              <w:rPr>
                <w:b/>
                <w:bCs/>
                <w:sz w:val="22"/>
                <w:szCs w:val="22"/>
              </w:rPr>
              <w:t xml:space="preserve">ООО «Руссоль» </w:t>
            </w:r>
          </w:p>
          <w:p w:rsidR="00F42B86" w:rsidRDefault="00F42B86" w:rsidP="00F42B86">
            <w:pPr>
              <w:pStyle w:val="Default"/>
              <w:ind w:firstLine="34"/>
              <w:rPr>
                <w:sz w:val="23"/>
                <w:szCs w:val="23"/>
              </w:rPr>
            </w:pPr>
            <w:r>
              <w:rPr>
                <w:sz w:val="23"/>
                <w:szCs w:val="23"/>
              </w:rPr>
              <w:t xml:space="preserve">ИНН 5611055980 КПП 997550001 </w:t>
            </w:r>
          </w:p>
          <w:p w:rsidR="00F42B86" w:rsidRDefault="00F42B86" w:rsidP="00F42B86">
            <w:pPr>
              <w:pStyle w:val="Default"/>
              <w:ind w:firstLine="34"/>
              <w:rPr>
                <w:sz w:val="23"/>
                <w:szCs w:val="23"/>
              </w:rPr>
            </w:pPr>
            <w:r>
              <w:rPr>
                <w:sz w:val="23"/>
                <w:szCs w:val="23"/>
              </w:rPr>
              <w:t xml:space="preserve">Юридический адрес: 460009,Российская Федерация, Оренбургская </w:t>
            </w:r>
            <w:proofErr w:type="spellStart"/>
            <w:proofErr w:type="gramStart"/>
            <w:r>
              <w:rPr>
                <w:sz w:val="23"/>
                <w:szCs w:val="23"/>
              </w:rPr>
              <w:t>обл</w:t>
            </w:r>
            <w:proofErr w:type="spellEnd"/>
            <w:proofErr w:type="gramEnd"/>
            <w:r>
              <w:rPr>
                <w:sz w:val="23"/>
                <w:szCs w:val="23"/>
              </w:rPr>
              <w:t xml:space="preserve">, г Оренбург, </w:t>
            </w:r>
            <w:proofErr w:type="spellStart"/>
            <w:r>
              <w:rPr>
                <w:sz w:val="23"/>
                <w:szCs w:val="23"/>
              </w:rPr>
              <w:t>ул</w:t>
            </w:r>
            <w:proofErr w:type="spellEnd"/>
            <w:r>
              <w:rPr>
                <w:sz w:val="23"/>
                <w:szCs w:val="23"/>
              </w:rPr>
              <w:t xml:space="preserve"> </w:t>
            </w:r>
            <w:proofErr w:type="spellStart"/>
            <w:r>
              <w:rPr>
                <w:sz w:val="23"/>
                <w:szCs w:val="23"/>
              </w:rPr>
              <w:t>Цвиллинга</w:t>
            </w:r>
            <w:proofErr w:type="spellEnd"/>
            <w:r>
              <w:rPr>
                <w:sz w:val="23"/>
                <w:szCs w:val="23"/>
              </w:rPr>
              <w:t xml:space="preserve">, 61/1 </w:t>
            </w:r>
          </w:p>
          <w:p w:rsidR="00F42B86" w:rsidRDefault="00F42B86" w:rsidP="00F42B86">
            <w:pPr>
              <w:pStyle w:val="Default"/>
              <w:ind w:firstLine="34"/>
              <w:rPr>
                <w:sz w:val="23"/>
                <w:szCs w:val="23"/>
              </w:rPr>
            </w:pPr>
            <w:r>
              <w:rPr>
                <w:sz w:val="23"/>
                <w:szCs w:val="23"/>
              </w:rPr>
              <w:t xml:space="preserve">Банковские реквизиты: </w:t>
            </w:r>
          </w:p>
          <w:p w:rsidR="00F42B86" w:rsidRDefault="00F42B86" w:rsidP="00F42B86">
            <w:pPr>
              <w:pStyle w:val="Default"/>
              <w:ind w:firstLine="34"/>
              <w:rPr>
                <w:sz w:val="23"/>
                <w:szCs w:val="23"/>
              </w:rPr>
            </w:pPr>
            <w:proofErr w:type="gramStart"/>
            <w:r>
              <w:rPr>
                <w:sz w:val="23"/>
                <w:szCs w:val="23"/>
              </w:rPr>
              <w:t>Р</w:t>
            </w:r>
            <w:proofErr w:type="gramEnd"/>
            <w:r>
              <w:rPr>
                <w:sz w:val="23"/>
                <w:szCs w:val="23"/>
              </w:rPr>
              <w:t xml:space="preserve">/с 40702810709370003303 </w:t>
            </w:r>
          </w:p>
          <w:p w:rsidR="00F42B86" w:rsidRDefault="00F42B86" w:rsidP="00F42B86">
            <w:pPr>
              <w:pStyle w:val="Default"/>
              <w:ind w:firstLine="34"/>
              <w:rPr>
                <w:sz w:val="23"/>
                <w:szCs w:val="23"/>
              </w:rPr>
            </w:pPr>
          </w:p>
          <w:p w:rsidR="00F42B86" w:rsidRDefault="00F42B86" w:rsidP="00F42B86">
            <w:pPr>
              <w:pStyle w:val="Default"/>
              <w:ind w:firstLine="34"/>
              <w:rPr>
                <w:sz w:val="23"/>
                <w:szCs w:val="23"/>
              </w:rPr>
            </w:pPr>
            <w:r>
              <w:rPr>
                <w:sz w:val="23"/>
                <w:szCs w:val="23"/>
              </w:rPr>
              <w:t xml:space="preserve">В Ф-Л БАНКА ГПБ (АО) «ПОВОЛЖСКИЙ» </w:t>
            </w:r>
          </w:p>
          <w:p w:rsidR="00F42B86" w:rsidRDefault="00F42B86" w:rsidP="00F42B86">
            <w:pPr>
              <w:pStyle w:val="Default"/>
              <w:ind w:firstLine="34"/>
              <w:rPr>
                <w:sz w:val="23"/>
                <w:szCs w:val="23"/>
              </w:rPr>
            </w:pPr>
            <w:r>
              <w:rPr>
                <w:sz w:val="23"/>
                <w:szCs w:val="23"/>
              </w:rPr>
              <w:t xml:space="preserve">К/с 30101810000000000917 </w:t>
            </w:r>
          </w:p>
          <w:p w:rsidR="00F42B86" w:rsidRDefault="00F42B86" w:rsidP="00F42B86">
            <w:pPr>
              <w:pStyle w:val="Default"/>
              <w:ind w:firstLine="34"/>
              <w:rPr>
                <w:sz w:val="23"/>
                <w:szCs w:val="23"/>
              </w:rPr>
            </w:pPr>
            <w:r>
              <w:rPr>
                <w:sz w:val="23"/>
                <w:szCs w:val="23"/>
              </w:rPr>
              <w:t xml:space="preserve">БИК 043601917 </w:t>
            </w:r>
          </w:p>
          <w:p w:rsidR="00F42B86" w:rsidRDefault="00F42B86" w:rsidP="00F42B86">
            <w:pPr>
              <w:pStyle w:val="Default"/>
              <w:ind w:firstLine="34"/>
              <w:rPr>
                <w:sz w:val="23"/>
                <w:szCs w:val="23"/>
              </w:rPr>
            </w:pPr>
            <w:r>
              <w:rPr>
                <w:sz w:val="23"/>
                <w:szCs w:val="23"/>
              </w:rPr>
              <w:t xml:space="preserve">Тел/факс (3532) 34-23-64, </w:t>
            </w:r>
          </w:p>
          <w:p w:rsidR="00F42B86" w:rsidRPr="00B905F1" w:rsidRDefault="00F42B86" w:rsidP="00F42B86">
            <w:pPr>
              <w:pStyle w:val="Default"/>
              <w:ind w:firstLine="34"/>
              <w:rPr>
                <w:sz w:val="23"/>
                <w:szCs w:val="23"/>
                <w:lang w:val="en-US"/>
              </w:rPr>
            </w:pPr>
            <w:r w:rsidRPr="00B905F1">
              <w:rPr>
                <w:sz w:val="23"/>
                <w:szCs w:val="23"/>
                <w:lang w:val="en-US"/>
              </w:rPr>
              <w:t xml:space="preserve">+7 (3532) 34-23-23 </w:t>
            </w:r>
          </w:p>
          <w:p w:rsidR="00F42B86" w:rsidRPr="00B905F1" w:rsidRDefault="00F42B86" w:rsidP="00F42B86">
            <w:pPr>
              <w:pStyle w:val="Default"/>
              <w:ind w:firstLine="34"/>
              <w:rPr>
                <w:sz w:val="23"/>
                <w:szCs w:val="23"/>
                <w:lang w:val="en-US"/>
              </w:rPr>
            </w:pPr>
            <w:r w:rsidRPr="00B905F1">
              <w:rPr>
                <w:sz w:val="23"/>
                <w:szCs w:val="23"/>
                <w:lang w:val="en-US"/>
              </w:rPr>
              <w:t xml:space="preserve">E-mail </w:t>
            </w:r>
            <w:r w:rsidRPr="00523EEF">
              <w:rPr>
                <w:sz w:val="23"/>
                <w:szCs w:val="23"/>
                <w:lang w:val="en-US"/>
              </w:rPr>
              <w:t>_________________</w:t>
            </w:r>
            <w:r w:rsidRPr="00B905F1">
              <w:rPr>
                <w:sz w:val="23"/>
                <w:szCs w:val="23"/>
                <w:lang w:val="en-US"/>
              </w:rPr>
              <w:t xml:space="preserve"> </w:t>
            </w:r>
          </w:p>
          <w:p w:rsidR="00F42B86" w:rsidRPr="00795BC4" w:rsidRDefault="00F42B86" w:rsidP="00F42B86">
            <w:pPr>
              <w:pStyle w:val="Default"/>
              <w:ind w:firstLine="34"/>
              <w:rPr>
                <w:sz w:val="23"/>
                <w:szCs w:val="23"/>
                <w:lang w:val="en-US"/>
              </w:rPr>
            </w:pPr>
            <w:r w:rsidRPr="00523EEF">
              <w:rPr>
                <w:sz w:val="23"/>
                <w:szCs w:val="23"/>
                <w:lang w:val="en-US"/>
              </w:rPr>
              <w:t xml:space="preserve">info@russalt.ru </w:t>
            </w:r>
          </w:p>
        </w:tc>
        <w:tc>
          <w:tcPr>
            <w:tcW w:w="4995" w:type="dxa"/>
          </w:tcPr>
          <w:p w:rsidR="00F42B86" w:rsidRPr="00F42B86" w:rsidRDefault="00F42B86" w:rsidP="00F42B86">
            <w:pPr>
              <w:pStyle w:val="Default"/>
              <w:rPr>
                <w:color w:val="auto"/>
              </w:rPr>
            </w:pPr>
            <w:r>
              <w:rPr>
                <w:color w:val="auto"/>
              </w:rPr>
              <w:t>_________________</w:t>
            </w:r>
          </w:p>
          <w:p w:rsidR="00F42B86" w:rsidRDefault="00F42B86" w:rsidP="00F42B86">
            <w:pPr>
              <w:pStyle w:val="Default"/>
              <w:rPr>
                <w:b/>
                <w:bCs/>
                <w:sz w:val="22"/>
                <w:szCs w:val="22"/>
              </w:rPr>
            </w:pPr>
            <w:r>
              <w:rPr>
                <w:b/>
                <w:bCs/>
                <w:sz w:val="22"/>
                <w:szCs w:val="22"/>
              </w:rPr>
              <w:t>______________________________</w:t>
            </w:r>
          </w:p>
          <w:p w:rsidR="00F42B86" w:rsidRDefault="00F42B86" w:rsidP="00F42B86">
            <w:pPr>
              <w:pStyle w:val="Default"/>
              <w:rPr>
                <w:sz w:val="23"/>
                <w:szCs w:val="23"/>
              </w:rPr>
            </w:pPr>
            <w:r>
              <w:rPr>
                <w:sz w:val="23"/>
                <w:szCs w:val="23"/>
              </w:rPr>
              <w:t>ИНН _____________ КПП _____________</w:t>
            </w:r>
          </w:p>
          <w:p w:rsidR="00F42B86" w:rsidRDefault="00F42B86" w:rsidP="00F42B86">
            <w:pPr>
              <w:pStyle w:val="Default"/>
              <w:rPr>
                <w:sz w:val="23"/>
                <w:szCs w:val="23"/>
              </w:rPr>
            </w:pPr>
            <w:r>
              <w:rPr>
                <w:sz w:val="23"/>
                <w:szCs w:val="23"/>
              </w:rPr>
              <w:t>Юридический адрес</w:t>
            </w:r>
            <w:proofErr w:type="gramStart"/>
            <w:r>
              <w:rPr>
                <w:sz w:val="23"/>
                <w:szCs w:val="23"/>
              </w:rPr>
              <w:t xml:space="preserve">: </w:t>
            </w:r>
            <w:proofErr w:type="spellStart"/>
            <w:r>
              <w:rPr>
                <w:sz w:val="23"/>
                <w:szCs w:val="23"/>
              </w:rPr>
              <w:t>_______,</w:t>
            </w:r>
            <w:proofErr w:type="gramEnd"/>
            <w:r>
              <w:rPr>
                <w:sz w:val="23"/>
                <w:szCs w:val="23"/>
              </w:rPr>
              <w:t>Российская</w:t>
            </w:r>
            <w:proofErr w:type="spellEnd"/>
            <w:r>
              <w:rPr>
                <w:sz w:val="23"/>
                <w:szCs w:val="23"/>
              </w:rPr>
              <w:t xml:space="preserve"> Федерация, _____________________ </w:t>
            </w:r>
          </w:p>
          <w:p w:rsidR="00F42B86" w:rsidRDefault="00F42B86" w:rsidP="00F42B86">
            <w:pPr>
              <w:pStyle w:val="Default"/>
              <w:rPr>
                <w:sz w:val="23"/>
                <w:szCs w:val="23"/>
              </w:rPr>
            </w:pPr>
            <w:r>
              <w:rPr>
                <w:sz w:val="23"/>
                <w:szCs w:val="23"/>
              </w:rPr>
              <w:t xml:space="preserve">Банковские реквизиты: </w:t>
            </w:r>
          </w:p>
          <w:p w:rsidR="00F42B86" w:rsidRDefault="00F42B86" w:rsidP="00F42B86">
            <w:pPr>
              <w:pStyle w:val="Default"/>
              <w:rPr>
                <w:sz w:val="23"/>
                <w:szCs w:val="23"/>
              </w:rPr>
            </w:pPr>
            <w:proofErr w:type="gramStart"/>
            <w:r>
              <w:rPr>
                <w:sz w:val="23"/>
                <w:szCs w:val="23"/>
              </w:rPr>
              <w:t>Р</w:t>
            </w:r>
            <w:proofErr w:type="gramEnd"/>
            <w:r>
              <w:rPr>
                <w:sz w:val="23"/>
                <w:szCs w:val="23"/>
              </w:rPr>
              <w:t xml:space="preserve">/с _______________________ </w:t>
            </w:r>
          </w:p>
          <w:p w:rsidR="00F42B86" w:rsidRDefault="00F42B86" w:rsidP="00F42B86">
            <w:pPr>
              <w:pStyle w:val="Default"/>
              <w:rPr>
                <w:sz w:val="23"/>
                <w:szCs w:val="23"/>
              </w:rPr>
            </w:pPr>
          </w:p>
          <w:p w:rsidR="00F42B86" w:rsidRDefault="00F42B86" w:rsidP="00F42B86">
            <w:pPr>
              <w:pStyle w:val="Default"/>
              <w:rPr>
                <w:sz w:val="23"/>
                <w:szCs w:val="23"/>
              </w:rPr>
            </w:pPr>
            <w:r>
              <w:rPr>
                <w:sz w:val="23"/>
                <w:szCs w:val="23"/>
              </w:rPr>
              <w:t>___________________________</w:t>
            </w:r>
          </w:p>
          <w:p w:rsidR="00F42B86" w:rsidRDefault="00F42B86" w:rsidP="00F42B86">
            <w:pPr>
              <w:pStyle w:val="Default"/>
              <w:rPr>
                <w:sz w:val="23"/>
                <w:szCs w:val="23"/>
              </w:rPr>
            </w:pPr>
            <w:r>
              <w:rPr>
                <w:sz w:val="23"/>
                <w:szCs w:val="23"/>
              </w:rPr>
              <w:t xml:space="preserve">К/с ________________________ </w:t>
            </w:r>
          </w:p>
          <w:p w:rsidR="00F42B86" w:rsidRDefault="00F42B86" w:rsidP="00F42B86">
            <w:pPr>
              <w:pStyle w:val="Default"/>
              <w:rPr>
                <w:sz w:val="23"/>
                <w:szCs w:val="23"/>
              </w:rPr>
            </w:pPr>
            <w:r>
              <w:rPr>
                <w:sz w:val="23"/>
                <w:szCs w:val="23"/>
              </w:rPr>
              <w:t>БИК ____________________</w:t>
            </w:r>
          </w:p>
          <w:p w:rsidR="00F42B86" w:rsidRDefault="00F42B86" w:rsidP="00F42B86">
            <w:pPr>
              <w:pStyle w:val="Default"/>
              <w:rPr>
                <w:sz w:val="23"/>
                <w:szCs w:val="23"/>
              </w:rPr>
            </w:pPr>
            <w:r>
              <w:rPr>
                <w:sz w:val="23"/>
                <w:szCs w:val="23"/>
              </w:rPr>
              <w:t>Тел/факс _________________</w:t>
            </w:r>
          </w:p>
          <w:p w:rsidR="00F42B86" w:rsidRDefault="00F42B86" w:rsidP="00F42B86">
            <w:pPr>
              <w:pStyle w:val="Default"/>
              <w:rPr>
                <w:sz w:val="23"/>
                <w:szCs w:val="23"/>
              </w:rPr>
            </w:pPr>
            <w:proofErr w:type="spellStart"/>
            <w:r>
              <w:rPr>
                <w:sz w:val="23"/>
                <w:szCs w:val="23"/>
              </w:rPr>
              <w:t>E-mail</w:t>
            </w:r>
            <w:proofErr w:type="spellEnd"/>
            <w:r>
              <w:rPr>
                <w:sz w:val="23"/>
                <w:szCs w:val="23"/>
              </w:rPr>
              <w:t xml:space="preserve"> _____________________</w:t>
            </w:r>
          </w:p>
          <w:p w:rsidR="00F42B86" w:rsidRDefault="00F42B86" w:rsidP="00F42B86">
            <w:pPr>
              <w:pStyle w:val="Default"/>
              <w:rPr>
                <w:sz w:val="23"/>
                <w:szCs w:val="23"/>
              </w:rPr>
            </w:pPr>
          </w:p>
        </w:tc>
      </w:tr>
      <w:tr w:rsidR="00F42B86" w:rsidTr="00F42B86">
        <w:trPr>
          <w:trHeight w:val="521"/>
        </w:trPr>
        <w:tc>
          <w:tcPr>
            <w:tcW w:w="5070" w:type="dxa"/>
          </w:tcPr>
          <w:p w:rsidR="00F42B86" w:rsidRDefault="00F42B86" w:rsidP="00F42B86">
            <w:pPr>
              <w:pStyle w:val="Default"/>
              <w:ind w:firstLine="709"/>
              <w:rPr>
                <w:color w:val="auto"/>
              </w:rPr>
            </w:pPr>
          </w:p>
          <w:p w:rsidR="00F42B86" w:rsidRDefault="00F42B86" w:rsidP="00F42B86">
            <w:pPr>
              <w:pStyle w:val="Default"/>
              <w:ind w:firstLine="709"/>
              <w:rPr>
                <w:sz w:val="23"/>
                <w:szCs w:val="23"/>
              </w:rPr>
            </w:pPr>
            <w:r>
              <w:rPr>
                <w:b/>
                <w:bCs/>
                <w:sz w:val="23"/>
                <w:szCs w:val="23"/>
              </w:rPr>
              <w:t xml:space="preserve">Директор </w:t>
            </w:r>
          </w:p>
          <w:p w:rsidR="00F42B86" w:rsidRDefault="00F42B86" w:rsidP="00F42B86">
            <w:pPr>
              <w:pStyle w:val="Default"/>
              <w:ind w:firstLine="709"/>
              <w:rPr>
                <w:sz w:val="23"/>
                <w:szCs w:val="23"/>
              </w:rPr>
            </w:pPr>
            <w:r>
              <w:rPr>
                <w:b/>
                <w:bCs/>
                <w:sz w:val="23"/>
                <w:szCs w:val="23"/>
              </w:rPr>
              <w:t>__________________</w:t>
            </w:r>
            <w:r w:rsidR="00FE0BD5">
              <w:rPr>
                <w:b/>
                <w:bCs/>
                <w:sz w:val="23"/>
                <w:szCs w:val="23"/>
              </w:rPr>
              <w:t xml:space="preserve"> </w:t>
            </w:r>
            <w:r>
              <w:rPr>
                <w:b/>
                <w:bCs/>
                <w:sz w:val="23"/>
                <w:szCs w:val="23"/>
              </w:rPr>
              <w:t xml:space="preserve">Черный С.В. </w:t>
            </w:r>
          </w:p>
          <w:p w:rsidR="00F42B86" w:rsidRDefault="00F42B86" w:rsidP="00F42B86">
            <w:pPr>
              <w:pStyle w:val="Default"/>
              <w:ind w:firstLine="709"/>
              <w:rPr>
                <w:sz w:val="23"/>
                <w:szCs w:val="23"/>
              </w:rPr>
            </w:pPr>
          </w:p>
        </w:tc>
        <w:tc>
          <w:tcPr>
            <w:tcW w:w="4995" w:type="dxa"/>
          </w:tcPr>
          <w:p w:rsidR="00F42B86" w:rsidRDefault="00F42B86" w:rsidP="00F42B86">
            <w:pPr>
              <w:pStyle w:val="Default"/>
              <w:rPr>
                <w:color w:val="auto"/>
              </w:rPr>
            </w:pPr>
          </w:p>
          <w:p w:rsidR="00F42B86" w:rsidRDefault="00F42B86" w:rsidP="00F42B86">
            <w:pPr>
              <w:pStyle w:val="Default"/>
              <w:rPr>
                <w:sz w:val="23"/>
                <w:szCs w:val="23"/>
              </w:rPr>
            </w:pPr>
            <w:r>
              <w:rPr>
                <w:b/>
                <w:bCs/>
                <w:sz w:val="23"/>
                <w:szCs w:val="23"/>
              </w:rPr>
              <w:t xml:space="preserve">Директор </w:t>
            </w:r>
          </w:p>
          <w:p w:rsidR="00F42B86" w:rsidRDefault="00F42B86" w:rsidP="00F42B86">
            <w:pPr>
              <w:pStyle w:val="Default"/>
              <w:rPr>
                <w:sz w:val="23"/>
                <w:szCs w:val="23"/>
              </w:rPr>
            </w:pPr>
            <w:r>
              <w:rPr>
                <w:b/>
                <w:bCs/>
                <w:sz w:val="23"/>
                <w:szCs w:val="23"/>
              </w:rPr>
              <w:t>_____________________________</w:t>
            </w:r>
            <w:r>
              <w:rPr>
                <w:sz w:val="23"/>
                <w:szCs w:val="23"/>
              </w:rPr>
              <w:t xml:space="preserve"> </w:t>
            </w:r>
          </w:p>
          <w:p w:rsidR="00F42B86" w:rsidRDefault="00F42B86" w:rsidP="00F42B86">
            <w:pPr>
              <w:pStyle w:val="Default"/>
              <w:rPr>
                <w:sz w:val="23"/>
                <w:szCs w:val="23"/>
              </w:rPr>
            </w:pPr>
          </w:p>
        </w:tc>
      </w:tr>
    </w:tbl>
    <w:p w:rsidR="00F42B86" w:rsidRPr="00F42B86" w:rsidRDefault="00F42B86" w:rsidP="00415E2C">
      <w:pPr>
        <w:pStyle w:val="Default"/>
        <w:spacing w:after="25" w:line="276" w:lineRule="auto"/>
        <w:jc w:val="both"/>
        <w:rPr>
          <w:sz w:val="23"/>
          <w:szCs w:val="23"/>
        </w:rPr>
      </w:pPr>
    </w:p>
    <w:sectPr w:rsidR="00F42B86" w:rsidRPr="00F42B86" w:rsidSect="00F42B86">
      <w:pgSz w:w="11906" w:h="16838"/>
      <w:pgMar w:top="568" w:right="707" w:bottom="851"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A7D06"/>
    <w:multiLevelType w:val="multilevel"/>
    <w:tmpl w:val="BF746442"/>
    <w:lvl w:ilvl="0">
      <w:start w:val="1"/>
      <w:numFmt w:val="decimal"/>
      <w:lvlText w:val="%1."/>
      <w:lvlJc w:val="left"/>
      <w:pPr>
        <w:ind w:left="1789" w:hanging="360"/>
      </w:pPr>
      <w:rPr>
        <w:rFonts w:hint="default"/>
      </w:rPr>
    </w:lvl>
    <w:lvl w:ilvl="1">
      <w:start w:val="1"/>
      <w:numFmt w:val="decimal"/>
      <w:isLgl/>
      <w:lvlText w:val="%1.%2."/>
      <w:lvlJc w:val="left"/>
      <w:pPr>
        <w:ind w:left="2584" w:hanging="1155"/>
      </w:pPr>
      <w:rPr>
        <w:rFonts w:hint="default"/>
      </w:rPr>
    </w:lvl>
    <w:lvl w:ilvl="2">
      <w:start w:val="1"/>
      <w:numFmt w:val="decimal"/>
      <w:isLgl/>
      <w:lvlText w:val="%1.%2.%3."/>
      <w:lvlJc w:val="left"/>
      <w:pPr>
        <w:ind w:left="2584" w:hanging="1155"/>
      </w:pPr>
      <w:rPr>
        <w:rFonts w:hint="default"/>
      </w:rPr>
    </w:lvl>
    <w:lvl w:ilvl="3">
      <w:start w:val="1"/>
      <w:numFmt w:val="decimal"/>
      <w:isLgl/>
      <w:lvlText w:val="%1.%2.%3.%4."/>
      <w:lvlJc w:val="left"/>
      <w:pPr>
        <w:ind w:left="2584" w:hanging="1155"/>
      </w:pPr>
      <w:rPr>
        <w:rFonts w:hint="default"/>
      </w:rPr>
    </w:lvl>
    <w:lvl w:ilvl="4">
      <w:start w:val="1"/>
      <w:numFmt w:val="decimal"/>
      <w:isLgl/>
      <w:lvlText w:val="%1.%2.%3.%4.%5."/>
      <w:lvlJc w:val="left"/>
      <w:pPr>
        <w:ind w:left="2584" w:hanging="1155"/>
      </w:pPr>
      <w:rPr>
        <w:rFonts w:hint="default"/>
      </w:rPr>
    </w:lvl>
    <w:lvl w:ilvl="5">
      <w:start w:val="1"/>
      <w:numFmt w:val="decimal"/>
      <w:isLgl/>
      <w:lvlText w:val="%1.%2.%3.%4.%5.%6."/>
      <w:lvlJc w:val="left"/>
      <w:pPr>
        <w:ind w:left="2584" w:hanging="1155"/>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compat/>
  <w:rsids>
    <w:rsidRoot w:val="00F42B86"/>
    <w:rsid w:val="001F1600"/>
    <w:rsid w:val="00221DC8"/>
    <w:rsid w:val="00367527"/>
    <w:rsid w:val="00415E2C"/>
    <w:rsid w:val="0075256D"/>
    <w:rsid w:val="008A06E6"/>
    <w:rsid w:val="00AB521E"/>
    <w:rsid w:val="00AD2906"/>
    <w:rsid w:val="00C04430"/>
    <w:rsid w:val="00F42B86"/>
    <w:rsid w:val="00FE0B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B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2B8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F42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1999</Words>
  <Characters>11399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oren.nafikov_ka</dc:creator>
  <cp:keywords/>
  <dc:description/>
  <cp:lastModifiedBy>oren.nafikov_ka</cp:lastModifiedBy>
  <cp:revision>3</cp:revision>
  <dcterms:created xsi:type="dcterms:W3CDTF">2018-05-23T07:35:00Z</dcterms:created>
  <dcterms:modified xsi:type="dcterms:W3CDTF">2018-08-02T05:04:00Z</dcterms:modified>
</cp:coreProperties>
</file>